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279" w:type="dxa"/>
        <w:tblLayout w:type="fixed"/>
        <w:tblLook w:val="0000" w:firstRow="0" w:lastRow="0" w:firstColumn="0" w:lastColumn="0" w:noHBand="0" w:noVBand="0"/>
      </w:tblPr>
      <w:tblGrid>
        <w:gridCol w:w="1340"/>
        <w:gridCol w:w="552"/>
        <w:gridCol w:w="5005"/>
        <w:gridCol w:w="2382"/>
      </w:tblGrid>
      <w:tr w:rsidR="00871840" w:rsidRPr="007C15F5" w14:paraId="624FA286" w14:textId="77777777" w:rsidTr="00C33EEE">
        <w:trPr>
          <w:trHeight w:val="864"/>
        </w:trPr>
        <w:tc>
          <w:tcPr>
            <w:tcW w:w="6897" w:type="dxa"/>
            <w:gridSpan w:val="3"/>
          </w:tcPr>
          <w:p w14:paraId="5D57E33F" w14:textId="4B2E5810" w:rsidR="00871840" w:rsidRPr="007C15F5" w:rsidRDefault="009818FB" w:rsidP="00C33EEE">
            <w:pPr>
              <w:pStyle w:val="conservationmeasuretitle1"/>
            </w:pPr>
            <w:bookmarkStart w:id="0" w:name="_Toc418689769"/>
            <w:bookmarkStart w:id="1" w:name="_Toc435711215"/>
            <w:r w:rsidRPr="007C15F5">
              <w:rPr>
                <w:caps w:val="0"/>
              </w:rPr>
              <w:t xml:space="preserve">Conservation Measure </w:t>
            </w:r>
            <w:r w:rsidR="00871840" w:rsidRPr="007C15F5">
              <w:t>41-06 (201</w:t>
            </w:r>
            <w:ins w:id="2" w:author="Ingrid Slicer" w:date="2018-10-30T14:39:00Z">
              <w:r w:rsidR="00A377F2">
                <w:t>8</w:t>
              </w:r>
            </w:ins>
            <w:del w:id="3" w:author="Ingrid Slicer" w:date="2018-10-30T14:39:00Z">
              <w:r w:rsidR="001B5A90" w:rsidDel="00A377F2">
                <w:delText>7</w:delText>
              </w:r>
            </w:del>
            <w:r w:rsidR="00871840" w:rsidRPr="007C15F5">
              <w:t>)</w:t>
            </w:r>
            <w:bookmarkEnd w:id="0"/>
            <w:bookmarkEnd w:id="1"/>
          </w:p>
          <w:p w14:paraId="0FB5D0F1" w14:textId="0C3CB262" w:rsidR="00871840" w:rsidRPr="007C15F5" w:rsidRDefault="00871840" w:rsidP="00C33EEE">
            <w:pPr>
              <w:pStyle w:val="conservationmeasuretitle2"/>
            </w:pPr>
            <w:bookmarkStart w:id="4" w:name="_Toc88975787"/>
            <w:bookmarkStart w:id="5" w:name="_Toc435711216"/>
            <w:r w:rsidRPr="007C15F5">
              <w:t xml:space="preserve">Limits on the exploratory fishery for </w:t>
            </w:r>
            <w:r w:rsidRPr="007C15F5">
              <w:rPr>
                <w:i/>
                <w:iCs/>
              </w:rPr>
              <w:t>Dissostichus</w:t>
            </w:r>
            <w:r w:rsidRPr="003024CB">
              <w:rPr>
                <w:i/>
              </w:rPr>
              <w:t xml:space="preserve"> </w:t>
            </w:r>
            <w:r w:rsidRPr="007C15F5">
              <w:rPr>
                <w:i/>
              </w:rPr>
              <w:t>eleginoides</w:t>
            </w:r>
            <w:r w:rsidRPr="007C15F5">
              <w:t xml:space="preserve"> </w:t>
            </w:r>
            <w:r w:rsidRPr="007C15F5">
              <w:br/>
              <w:t xml:space="preserve">on Elan Bank (Statistical Division 58.4.3a) outside areas </w:t>
            </w:r>
            <w:r w:rsidRPr="007C15F5">
              <w:br/>
              <w:t>of national jurisdiction in the 201</w:t>
            </w:r>
            <w:ins w:id="6" w:author="Keith Reid" w:date="2018-10-30T12:00:00Z">
              <w:r w:rsidR="004D3F3A">
                <w:t>8</w:t>
              </w:r>
            </w:ins>
            <w:del w:id="7" w:author="Keith Reid" w:date="2018-10-30T12:00:00Z">
              <w:r w:rsidR="001B5A90" w:rsidDel="004D3F3A">
                <w:delText>7</w:delText>
              </w:r>
            </w:del>
            <w:r w:rsidRPr="007C15F5">
              <w:t>/1</w:t>
            </w:r>
            <w:ins w:id="8" w:author="Keith Reid" w:date="2018-10-30T12:00:00Z">
              <w:r w:rsidR="004D3F3A">
                <w:t>9</w:t>
              </w:r>
            </w:ins>
            <w:del w:id="9" w:author="Keith Reid" w:date="2018-10-30T12:00:00Z">
              <w:r w:rsidR="001B5A90" w:rsidDel="004D3F3A">
                <w:delText>8</w:delText>
              </w:r>
            </w:del>
            <w:r w:rsidRPr="007C15F5">
              <w:t xml:space="preserve"> season</w:t>
            </w:r>
            <w:bookmarkEnd w:id="4"/>
            <w:bookmarkEnd w:id="5"/>
          </w:p>
        </w:tc>
        <w:tc>
          <w:tcPr>
            <w:tcW w:w="2382" w:type="dxa"/>
          </w:tcPr>
          <w:tbl>
            <w:tblPr>
              <w:tblW w:w="221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211"/>
            </w:tblGrid>
            <w:tr w:rsidR="00871840" w:rsidRPr="007C15F5" w14:paraId="792BF1B7" w14:textId="77777777" w:rsidTr="004C6ACC">
              <w:trPr>
                <w:cantSplit/>
              </w:trPr>
              <w:tc>
                <w:tcPr>
                  <w:tcW w:w="2211" w:type="dxa"/>
                </w:tcPr>
                <w:p w14:paraId="4D1D53FD" w14:textId="77777777" w:rsidR="00871840" w:rsidRPr="007C15F5" w:rsidRDefault="00871840" w:rsidP="00C33EEE">
                  <w:pPr>
                    <w:pStyle w:val="circ"/>
                    <w:tabs>
                      <w:tab w:val="clear" w:pos="5100"/>
                      <w:tab w:val="right" w:pos="2049"/>
                    </w:tabs>
                    <w:spacing w:line="200" w:lineRule="atLeast"/>
                    <w:rPr>
                      <w:sz w:val="20"/>
                    </w:rPr>
                  </w:pPr>
                  <w:r w:rsidRPr="007C15F5">
                    <w:rPr>
                      <w:sz w:val="20"/>
                    </w:rPr>
                    <w:t>Species</w:t>
                  </w:r>
                  <w:r w:rsidRPr="007C15F5">
                    <w:rPr>
                      <w:sz w:val="20"/>
                    </w:rPr>
                    <w:tab/>
                    <w:t>toothfish</w:t>
                  </w:r>
                </w:p>
              </w:tc>
            </w:tr>
            <w:tr w:rsidR="00871840" w:rsidRPr="007C15F5" w14:paraId="5A741587" w14:textId="77777777" w:rsidTr="004C6ACC">
              <w:trPr>
                <w:cantSplit/>
              </w:trPr>
              <w:tc>
                <w:tcPr>
                  <w:tcW w:w="2211" w:type="dxa"/>
                </w:tcPr>
                <w:p w14:paraId="25E4ED65" w14:textId="77777777" w:rsidR="00871840" w:rsidRPr="007C15F5" w:rsidRDefault="00871840" w:rsidP="00C33EEE">
                  <w:pPr>
                    <w:pStyle w:val="Footer"/>
                    <w:tabs>
                      <w:tab w:val="right" w:pos="2049"/>
                    </w:tabs>
                    <w:spacing w:line="200" w:lineRule="atLeast"/>
                  </w:pPr>
                  <w:r w:rsidRPr="007C15F5">
                    <w:t>Area</w:t>
                  </w:r>
                  <w:r w:rsidRPr="007C15F5">
                    <w:tab/>
                    <w:t>58.4.3a</w:t>
                  </w:r>
                </w:p>
              </w:tc>
            </w:tr>
            <w:tr w:rsidR="00871840" w:rsidRPr="007C15F5" w14:paraId="4756DCA8" w14:textId="77777777" w:rsidTr="004C6ACC">
              <w:trPr>
                <w:cantSplit/>
              </w:trPr>
              <w:tc>
                <w:tcPr>
                  <w:tcW w:w="2211" w:type="dxa"/>
                </w:tcPr>
                <w:p w14:paraId="326AD414" w14:textId="2020DA39" w:rsidR="00871840" w:rsidRPr="007C15F5" w:rsidRDefault="00871840" w:rsidP="00C33EEE">
                  <w:pPr>
                    <w:pStyle w:val="Footer"/>
                    <w:tabs>
                      <w:tab w:val="right" w:pos="2049"/>
                    </w:tabs>
                    <w:spacing w:line="200" w:lineRule="atLeast"/>
                    <w:rPr>
                      <w:caps/>
                    </w:rPr>
                  </w:pPr>
                  <w:r w:rsidRPr="007C15F5">
                    <w:t>Season</w:t>
                  </w:r>
                  <w:r w:rsidRPr="007C15F5">
                    <w:tab/>
                    <w:t>201</w:t>
                  </w:r>
                  <w:ins w:id="10" w:author="Keith Reid" w:date="2018-10-30T12:01:00Z">
                    <w:r w:rsidR="004D3F3A">
                      <w:t>8</w:t>
                    </w:r>
                  </w:ins>
                  <w:del w:id="11" w:author="Keith Reid" w:date="2018-10-30T12:01:00Z">
                    <w:r w:rsidR="001B5A90" w:rsidDel="004D3F3A">
                      <w:delText>7</w:delText>
                    </w:r>
                  </w:del>
                  <w:r w:rsidRPr="007C15F5">
                    <w:t>/1</w:t>
                  </w:r>
                  <w:ins w:id="12" w:author="Keith Reid" w:date="2018-10-30T12:01:00Z">
                    <w:r w:rsidR="004D3F3A">
                      <w:t>9</w:t>
                    </w:r>
                  </w:ins>
                  <w:del w:id="13" w:author="Keith Reid" w:date="2018-10-30T12:01:00Z">
                    <w:r w:rsidR="001B5A90" w:rsidDel="004D3F3A">
                      <w:delText>8</w:delText>
                    </w:r>
                  </w:del>
                </w:p>
              </w:tc>
            </w:tr>
            <w:tr w:rsidR="00871840" w:rsidRPr="007C15F5" w14:paraId="62C39ABA" w14:textId="77777777" w:rsidTr="004C6ACC">
              <w:trPr>
                <w:cantSplit/>
              </w:trPr>
              <w:tc>
                <w:tcPr>
                  <w:tcW w:w="2211" w:type="dxa"/>
                </w:tcPr>
                <w:p w14:paraId="6A5BE741" w14:textId="77777777" w:rsidR="00871840" w:rsidRPr="007C15F5" w:rsidRDefault="00871840" w:rsidP="00C33EEE">
                  <w:pPr>
                    <w:tabs>
                      <w:tab w:val="right" w:pos="2049"/>
                    </w:tabs>
                    <w:spacing w:line="200" w:lineRule="atLeast"/>
                    <w:rPr>
                      <w:sz w:val="20"/>
                    </w:rPr>
                  </w:pPr>
                  <w:r w:rsidRPr="007C15F5">
                    <w:rPr>
                      <w:sz w:val="20"/>
                    </w:rPr>
                    <w:t>Gear</w:t>
                  </w:r>
                  <w:r w:rsidRPr="007C15F5">
                    <w:rPr>
                      <w:sz w:val="20"/>
                    </w:rPr>
                    <w:tab/>
                    <w:t>longline</w:t>
                  </w:r>
                </w:p>
              </w:tc>
            </w:tr>
          </w:tbl>
          <w:p w14:paraId="0513C3EA" w14:textId="77777777" w:rsidR="00871840" w:rsidRPr="007C15F5" w:rsidRDefault="00871840" w:rsidP="00C33EEE">
            <w:pPr>
              <w:pStyle w:val="conservationmeasuretitle1"/>
            </w:pPr>
          </w:p>
        </w:tc>
      </w:tr>
      <w:tr w:rsidR="00871840" w:rsidRPr="007C15F5" w14:paraId="377F0EF5" w14:textId="77777777" w:rsidTr="00C33EEE">
        <w:trPr>
          <w:cantSplit/>
        </w:trPr>
        <w:tc>
          <w:tcPr>
            <w:tcW w:w="9279" w:type="dxa"/>
            <w:gridSpan w:val="4"/>
          </w:tcPr>
          <w:p w14:paraId="241AE990" w14:textId="77777777" w:rsidR="00871840" w:rsidRPr="007C15F5" w:rsidRDefault="00871840" w:rsidP="00C33EEE">
            <w:pPr>
              <w:pStyle w:val="cmpara"/>
              <w:spacing w:before="240"/>
            </w:pPr>
            <w:r w:rsidRPr="007C15F5">
              <w:t>The Commission hereby adopts the following conservation measure in accordance with Conservation Measure 21-02:</w:t>
            </w:r>
          </w:p>
        </w:tc>
      </w:tr>
      <w:tr w:rsidR="00871840" w:rsidRPr="007C15F5" w14:paraId="3CF885E0" w14:textId="77777777" w:rsidTr="00C33EEE">
        <w:trPr>
          <w:cantSplit/>
        </w:trPr>
        <w:tc>
          <w:tcPr>
            <w:tcW w:w="1340" w:type="dxa"/>
          </w:tcPr>
          <w:p w14:paraId="206D9816" w14:textId="77777777" w:rsidR="00871840" w:rsidRPr="00817AB0" w:rsidRDefault="00871840" w:rsidP="00C33EEE">
            <w:pPr>
              <w:pStyle w:val="cmpara"/>
              <w:jc w:val="left"/>
              <w:rPr>
                <w:sz w:val="20"/>
              </w:rPr>
            </w:pPr>
            <w:r w:rsidRPr="00817AB0">
              <w:rPr>
                <w:sz w:val="20"/>
              </w:rPr>
              <w:t>Access</w:t>
            </w:r>
          </w:p>
        </w:tc>
        <w:tc>
          <w:tcPr>
            <w:tcW w:w="552" w:type="dxa"/>
          </w:tcPr>
          <w:p w14:paraId="2770379F" w14:textId="77777777" w:rsidR="00871840" w:rsidRPr="007C15F5" w:rsidRDefault="00871840" w:rsidP="00C33EEE">
            <w:pPr>
              <w:pStyle w:val="cmpara"/>
            </w:pPr>
            <w:r w:rsidRPr="007C15F5">
              <w:t>1.</w:t>
            </w:r>
          </w:p>
        </w:tc>
        <w:tc>
          <w:tcPr>
            <w:tcW w:w="7387" w:type="dxa"/>
            <w:gridSpan w:val="2"/>
          </w:tcPr>
          <w:p w14:paraId="17128802" w14:textId="53CD768C" w:rsidR="00871840" w:rsidRPr="007C15F5" w:rsidRDefault="00871840" w:rsidP="00C33EEE">
            <w:pPr>
              <w:pStyle w:val="cmpara"/>
            </w:pPr>
            <w:r w:rsidRPr="007C15F5">
              <w:t xml:space="preserve">Fishing for </w:t>
            </w:r>
            <w:r w:rsidRPr="007C15F5">
              <w:rPr>
                <w:i/>
                <w:iCs/>
              </w:rPr>
              <w:t>Dissostichus</w:t>
            </w:r>
            <w:r w:rsidRPr="007C15F5">
              <w:t xml:space="preserve"> </w:t>
            </w:r>
            <w:r w:rsidRPr="003024CB">
              <w:rPr>
                <w:i/>
              </w:rPr>
              <w:t>eleginoides</w:t>
            </w:r>
            <w:r w:rsidRPr="007C15F5">
              <w:t xml:space="preserve"> on Elan Bank (Statistical Division 58.4.3a) outside areas of national jurisdiction shall be limited to the exploratory fishery </w:t>
            </w:r>
            <w:del w:id="14" w:author="Doro Forck" w:date="2018-10-31T14:17:00Z">
              <w:r w:rsidRPr="007C15F5" w:rsidDel="00917458">
                <w:delText>by France and Japan. The fishery shall be conducted by one (1) French and one (1) Japanese flagged vessel</w:delText>
              </w:r>
            </w:del>
            <w:del w:id="15" w:author="Doro Forck" w:date="2018-10-31T15:57:00Z">
              <w:r w:rsidRPr="007C15F5" w:rsidDel="00733943">
                <w:delText xml:space="preserve"> </w:delText>
              </w:r>
            </w:del>
            <w:r w:rsidRPr="007C15F5">
              <w:t>using longlines only.</w:t>
            </w:r>
            <w:ins w:id="16" w:author="Doro Forck" w:date="2018-10-31T14:19:00Z">
              <w:r w:rsidR="00917458">
                <w:t xml:space="preserve"> Directed fishing </w:t>
              </w:r>
            </w:ins>
            <w:ins w:id="17" w:author="Doro Forck" w:date="2018-10-31T14:23:00Z">
              <w:r w:rsidR="00917458">
                <w:t>shall</w:t>
              </w:r>
            </w:ins>
            <w:ins w:id="18" w:author="Doro Forck" w:date="2018-10-31T14:19:00Z">
              <w:r w:rsidR="00917458">
                <w:t xml:space="preserve"> not take place in 2018/19. </w:t>
              </w:r>
            </w:ins>
            <w:ins w:id="19" w:author="Doro Forck" w:date="2018-10-31T14:17:00Z">
              <w:r w:rsidR="00917458">
                <w:t xml:space="preserve"> </w:t>
              </w:r>
            </w:ins>
          </w:p>
        </w:tc>
      </w:tr>
      <w:tr w:rsidR="00871840" w:rsidRPr="007C15F5" w14:paraId="1A5B7347" w14:textId="77777777" w:rsidTr="00C33EEE">
        <w:trPr>
          <w:cantSplit/>
        </w:trPr>
        <w:tc>
          <w:tcPr>
            <w:tcW w:w="1340" w:type="dxa"/>
          </w:tcPr>
          <w:p w14:paraId="2534B15A" w14:textId="77777777" w:rsidR="00871840" w:rsidRPr="00817AB0" w:rsidRDefault="00871840" w:rsidP="00C33EEE">
            <w:pPr>
              <w:pStyle w:val="cmpara"/>
              <w:jc w:val="left"/>
              <w:rPr>
                <w:sz w:val="20"/>
              </w:rPr>
            </w:pPr>
          </w:p>
        </w:tc>
        <w:tc>
          <w:tcPr>
            <w:tcW w:w="552" w:type="dxa"/>
          </w:tcPr>
          <w:p w14:paraId="71848E67" w14:textId="77777777" w:rsidR="00871840" w:rsidRPr="007C15F5" w:rsidRDefault="00871840" w:rsidP="00C33EEE">
            <w:pPr>
              <w:pStyle w:val="cmpara"/>
            </w:pPr>
            <w:r w:rsidRPr="007C15F5">
              <w:t>2.</w:t>
            </w:r>
          </w:p>
        </w:tc>
        <w:tc>
          <w:tcPr>
            <w:tcW w:w="7387" w:type="dxa"/>
            <w:gridSpan w:val="2"/>
          </w:tcPr>
          <w:p w14:paraId="0557F4EA" w14:textId="77777777" w:rsidR="00871840" w:rsidRPr="007C15F5" w:rsidRDefault="00871840" w:rsidP="00C33EEE">
            <w:pPr>
              <w:pStyle w:val="cmpara"/>
            </w:pPr>
            <w:r w:rsidRPr="007C15F5">
              <w:rPr>
                <w:color w:val="000000"/>
              </w:rPr>
              <w:t>This fishery shall be subject to the conditions in Conservation Measure 41</w:t>
            </w:r>
            <w:r w:rsidR="0094614E">
              <w:rPr>
                <w:color w:val="000000"/>
              </w:rPr>
              <w:noBreakHyphen/>
            </w:r>
            <w:r w:rsidRPr="007C15F5">
              <w:rPr>
                <w:color w:val="000000"/>
              </w:rPr>
              <w:t>01, Annex 41-01/B.</w:t>
            </w:r>
            <w:r w:rsidRPr="007C15F5">
              <w:t xml:space="preserve"> The area open to fishing is defined by the research block in Annex 41-06/A.</w:t>
            </w:r>
          </w:p>
        </w:tc>
      </w:tr>
      <w:tr w:rsidR="00871840" w:rsidRPr="007C15F5" w14:paraId="1E846255" w14:textId="77777777" w:rsidTr="00C33EEE">
        <w:trPr>
          <w:cantSplit/>
        </w:trPr>
        <w:tc>
          <w:tcPr>
            <w:tcW w:w="1340" w:type="dxa"/>
          </w:tcPr>
          <w:p w14:paraId="41621C19" w14:textId="77777777" w:rsidR="00871840" w:rsidRPr="00817AB0" w:rsidRDefault="00871840" w:rsidP="00C33EEE">
            <w:pPr>
              <w:pStyle w:val="cmpara"/>
              <w:jc w:val="left"/>
              <w:rPr>
                <w:sz w:val="20"/>
              </w:rPr>
            </w:pPr>
            <w:r w:rsidRPr="00817AB0">
              <w:rPr>
                <w:sz w:val="20"/>
              </w:rPr>
              <w:t>Catch limit</w:t>
            </w:r>
          </w:p>
        </w:tc>
        <w:tc>
          <w:tcPr>
            <w:tcW w:w="552" w:type="dxa"/>
          </w:tcPr>
          <w:p w14:paraId="6BDCB27D" w14:textId="77777777" w:rsidR="00871840" w:rsidRPr="007C15F5" w:rsidRDefault="00871840" w:rsidP="00C33EEE">
            <w:pPr>
              <w:pStyle w:val="cmpara"/>
            </w:pPr>
            <w:r w:rsidRPr="007C15F5">
              <w:t>3.</w:t>
            </w:r>
          </w:p>
        </w:tc>
        <w:tc>
          <w:tcPr>
            <w:tcW w:w="7387" w:type="dxa"/>
            <w:gridSpan w:val="2"/>
          </w:tcPr>
          <w:p w14:paraId="0CB84339" w14:textId="5EFBE67C" w:rsidR="00871840" w:rsidRPr="007C15F5" w:rsidRDefault="00871840" w:rsidP="00C33EEE">
            <w:pPr>
              <w:pStyle w:val="cmpara"/>
            </w:pPr>
            <w:r w:rsidRPr="007C15F5">
              <w:t xml:space="preserve">The total catch of </w:t>
            </w:r>
            <w:r w:rsidRPr="007C15F5">
              <w:rPr>
                <w:i/>
                <w:iCs/>
              </w:rPr>
              <w:t>Dissostichus</w:t>
            </w:r>
            <w:r w:rsidRPr="007C15F5">
              <w:t xml:space="preserve"> </w:t>
            </w:r>
            <w:r w:rsidRPr="007C15F5">
              <w:rPr>
                <w:i/>
              </w:rPr>
              <w:t>eleginoides</w:t>
            </w:r>
            <w:r w:rsidRPr="007C15F5">
              <w:t xml:space="preserve"> on Elan Bank (Statistical Division 58.4.3a) outside areas of national jurisdiction in the 201</w:t>
            </w:r>
            <w:del w:id="20" w:author="Keith Reid" w:date="2018-10-30T12:01:00Z">
              <w:r w:rsidR="001B5A90" w:rsidDel="004D3F3A">
                <w:delText>7</w:delText>
              </w:r>
            </w:del>
            <w:ins w:id="21" w:author="Keith Reid" w:date="2018-10-30T12:01:00Z">
              <w:r w:rsidR="004D3F3A">
                <w:t>8</w:t>
              </w:r>
            </w:ins>
            <w:r w:rsidRPr="007C15F5">
              <w:t>/1</w:t>
            </w:r>
            <w:ins w:id="22" w:author="Keith Reid" w:date="2018-10-30T12:01:00Z">
              <w:r w:rsidR="004D3F3A">
                <w:t>9</w:t>
              </w:r>
            </w:ins>
            <w:del w:id="23" w:author="Keith Reid" w:date="2018-10-30T12:01:00Z">
              <w:r w:rsidR="001B5A90" w:rsidDel="004D3F3A">
                <w:delText>8</w:delText>
              </w:r>
            </w:del>
            <w:r w:rsidRPr="007C15F5">
              <w:t xml:space="preserve"> season shall not exceed a precautionary catch limit of 3</w:t>
            </w:r>
            <w:del w:id="24" w:author="Doro Forck" w:date="2018-10-31T14:21:00Z">
              <w:r w:rsidR="001B5A90" w:rsidDel="00917458">
                <w:delText>8</w:delText>
              </w:r>
            </w:del>
            <w:ins w:id="25" w:author="Doro Forck" w:date="2018-10-31T14:21:00Z">
              <w:r w:rsidR="00917458">
                <w:t>0</w:t>
              </w:r>
            </w:ins>
            <w:r w:rsidRPr="007C15F5">
              <w:t xml:space="preserve"> tonnes applied as follows:</w:t>
            </w:r>
          </w:p>
          <w:p w14:paraId="13F7A512" w14:textId="52BE708C" w:rsidR="00871840" w:rsidRPr="007C15F5" w:rsidRDefault="00871840" w:rsidP="00C33EEE">
            <w:pPr>
              <w:pStyle w:val="cmpara"/>
              <w:rPr>
                <w:b/>
              </w:rPr>
            </w:pPr>
            <w:r w:rsidRPr="007C15F5">
              <w:t>Research block 58.4.3a_1 – 3</w:t>
            </w:r>
            <w:del w:id="26" w:author="Doro Forck" w:date="2018-10-31T14:20:00Z">
              <w:r w:rsidR="001B5A90" w:rsidDel="00917458">
                <w:delText>8</w:delText>
              </w:r>
            </w:del>
            <w:ins w:id="27" w:author="Doro Forck" w:date="2018-10-31T14:20:00Z">
              <w:r w:rsidR="00917458">
                <w:t>0</w:t>
              </w:r>
            </w:ins>
            <w:r w:rsidRPr="007C15F5">
              <w:t xml:space="preserve"> tonnes.</w:t>
            </w:r>
          </w:p>
        </w:tc>
      </w:tr>
      <w:tr w:rsidR="00871840" w:rsidRPr="007C15F5" w14:paraId="74C0FDAE" w14:textId="77777777" w:rsidTr="00C33EEE">
        <w:trPr>
          <w:cantSplit/>
        </w:trPr>
        <w:tc>
          <w:tcPr>
            <w:tcW w:w="1340" w:type="dxa"/>
          </w:tcPr>
          <w:p w14:paraId="57BD1298" w14:textId="77777777" w:rsidR="00871840" w:rsidRPr="00817AB0" w:rsidRDefault="00871840" w:rsidP="00C33EEE">
            <w:pPr>
              <w:pStyle w:val="cmpara"/>
              <w:jc w:val="left"/>
              <w:rPr>
                <w:sz w:val="20"/>
              </w:rPr>
            </w:pPr>
            <w:r w:rsidRPr="00817AB0">
              <w:rPr>
                <w:sz w:val="20"/>
              </w:rPr>
              <w:t>Season</w:t>
            </w:r>
          </w:p>
        </w:tc>
        <w:tc>
          <w:tcPr>
            <w:tcW w:w="552" w:type="dxa"/>
          </w:tcPr>
          <w:p w14:paraId="0B7F4882" w14:textId="77777777" w:rsidR="00871840" w:rsidRPr="007C15F5" w:rsidRDefault="00871840" w:rsidP="00C33EEE">
            <w:pPr>
              <w:pStyle w:val="cmpara"/>
            </w:pPr>
            <w:r w:rsidRPr="007C15F5">
              <w:t>4.</w:t>
            </w:r>
          </w:p>
        </w:tc>
        <w:tc>
          <w:tcPr>
            <w:tcW w:w="7387" w:type="dxa"/>
            <w:gridSpan w:val="2"/>
          </w:tcPr>
          <w:p w14:paraId="2D0D5D4C" w14:textId="651D352B" w:rsidR="00871840" w:rsidRPr="007C15F5" w:rsidRDefault="00871840" w:rsidP="00C33EEE">
            <w:pPr>
              <w:pStyle w:val="cmpara"/>
              <w:rPr>
                <w:caps/>
              </w:rPr>
            </w:pPr>
            <w:proofErr w:type="gramStart"/>
            <w:r w:rsidRPr="007C15F5">
              <w:t>For the purpose of</w:t>
            </w:r>
            <w:proofErr w:type="gramEnd"/>
            <w:r w:rsidRPr="007C15F5">
              <w:t xml:space="preserve"> the exploratory longline fishery for </w:t>
            </w:r>
            <w:r w:rsidRPr="007C15F5">
              <w:rPr>
                <w:i/>
                <w:iCs/>
              </w:rPr>
              <w:t>Dissostichus</w:t>
            </w:r>
            <w:r w:rsidRPr="007C15F5">
              <w:t xml:space="preserve"> </w:t>
            </w:r>
            <w:r w:rsidRPr="003024CB">
              <w:rPr>
                <w:i/>
              </w:rPr>
              <w:t>eleginoides</w:t>
            </w:r>
            <w:r w:rsidRPr="007C15F5">
              <w:t xml:space="preserve"> on Elan Bank (Statistical Division 58.4.3a) outside areas of national jurisdiction, the 201</w:t>
            </w:r>
            <w:ins w:id="28" w:author="Keith Reid" w:date="2018-10-30T12:01:00Z">
              <w:r w:rsidR="004D3F3A">
                <w:t>8</w:t>
              </w:r>
            </w:ins>
            <w:del w:id="29" w:author="Keith Reid" w:date="2018-10-30T12:01:00Z">
              <w:r w:rsidR="001B5A90" w:rsidDel="004D3F3A">
                <w:delText>7</w:delText>
              </w:r>
            </w:del>
            <w:r w:rsidRPr="007C15F5">
              <w:t>/1</w:t>
            </w:r>
            <w:del w:id="30" w:author="Keith Reid" w:date="2018-10-30T12:01:00Z">
              <w:r w:rsidR="001B5A90" w:rsidDel="004D3F3A">
                <w:delText>8</w:delText>
              </w:r>
            </w:del>
            <w:ins w:id="31" w:author="Keith Reid" w:date="2018-10-30T12:01:00Z">
              <w:r w:rsidR="004D3F3A">
                <w:t>9</w:t>
              </w:r>
            </w:ins>
            <w:r w:rsidRPr="007C15F5">
              <w:t xml:space="preserve"> season is defined as the period from 1 December 201</w:t>
            </w:r>
            <w:del w:id="32" w:author="Keith Reid" w:date="2018-10-30T12:01:00Z">
              <w:r w:rsidR="001B5A90" w:rsidDel="004D3F3A">
                <w:delText>7</w:delText>
              </w:r>
            </w:del>
            <w:ins w:id="33" w:author="Keith Reid" w:date="2018-10-30T12:01:00Z">
              <w:r w:rsidR="004D3F3A">
                <w:t>8</w:t>
              </w:r>
            </w:ins>
            <w:r w:rsidRPr="007C15F5">
              <w:t xml:space="preserve"> to 30 November 201</w:t>
            </w:r>
            <w:ins w:id="34" w:author="Keith Reid" w:date="2018-10-30T12:01:00Z">
              <w:r w:rsidR="004D3F3A">
                <w:t>9</w:t>
              </w:r>
            </w:ins>
            <w:del w:id="35" w:author="Keith Reid" w:date="2018-10-30T12:01:00Z">
              <w:r w:rsidR="001B5A90" w:rsidDel="004D3F3A">
                <w:delText>8</w:delText>
              </w:r>
            </w:del>
            <w:r w:rsidRPr="007C15F5">
              <w:t>, or until the catch limit is reached, whichever is sooner.</w:t>
            </w:r>
          </w:p>
        </w:tc>
      </w:tr>
      <w:tr w:rsidR="00871840" w:rsidRPr="007C15F5" w14:paraId="5226D34D" w14:textId="77777777" w:rsidTr="00C33EEE">
        <w:trPr>
          <w:cantSplit/>
        </w:trPr>
        <w:tc>
          <w:tcPr>
            <w:tcW w:w="1340" w:type="dxa"/>
          </w:tcPr>
          <w:p w14:paraId="2AD0EA95" w14:textId="77777777" w:rsidR="00871840" w:rsidRPr="00817AB0" w:rsidRDefault="00871840" w:rsidP="00C33EEE">
            <w:pPr>
              <w:pStyle w:val="cmpara"/>
              <w:jc w:val="left"/>
              <w:rPr>
                <w:sz w:val="20"/>
              </w:rPr>
            </w:pPr>
            <w:r w:rsidRPr="00817AB0">
              <w:rPr>
                <w:sz w:val="20"/>
              </w:rPr>
              <w:t>By-catch</w:t>
            </w:r>
          </w:p>
        </w:tc>
        <w:tc>
          <w:tcPr>
            <w:tcW w:w="552" w:type="dxa"/>
          </w:tcPr>
          <w:p w14:paraId="2BC41F09" w14:textId="77777777" w:rsidR="00871840" w:rsidRPr="007C15F5" w:rsidRDefault="00871840" w:rsidP="00C33EEE">
            <w:pPr>
              <w:pStyle w:val="cmpara"/>
            </w:pPr>
            <w:r w:rsidRPr="007C15F5">
              <w:t>5.</w:t>
            </w:r>
          </w:p>
        </w:tc>
        <w:tc>
          <w:tcPr>
            <w:tcW w:w="7387" w:type="dxa"/>
            <w:gridSpan w:val="2"/>
          </w:tcPr>
          <w:p w14:paraId="1DE76BFF" w14:textId="77777777" w:rsidR="00871840" w:rsidRPr="007C15F5" w:rsidRDefault="00871840" w:rsidP="00C33EEE">
            <w:pPr>
              <w:pStyle w:val="cmpara"/>
            </w:pPr>
            <w:r w:rsidRPr="007C15F5">
              <w:rPr>
                <w:color w:val="000000"/>
              </w:rPr>
              <w:t xml:space="preserve">The by-catch in this fishery shall be regulated as set out in Conservation Measure 33-03. </w:t>
            </w:r>
          </w:p>
        </w:tc>
      </w:tr>
      <w:tr w:rsidR="00871840" w:rsidRPr="007C15F5" w14:paraId="3C7B948F" w14:textId="77777777" w:rsidTr="00C33EEE">
        <w:trPr>
          <w:cantSplit/>
        </w:trPr>
        <w:tc>
          <w:tcPr>
            <w:tcW w:w="1340" w:type="dxa"/>
          </w:tcPr>
          <w:p w14:paraId="36851D9F" w14:textId="77777777" w:rsidR="00871840" w:rsidRPr="00817AB0" w:rsidRDefault="00871840" w:rsidP="00C33EEE">
            <w:pPr>
              <w:pStyle w:val="cmpara"/>
              <w:jc w:val="left"/>
              <w:rPr>
                <w:sz w:val="20"/>
              </w:rPr>
            </w:pPr>
            <w:r w:rsidRPr="00817AB0">
              <w:rPr>
                <w:sz w:val="20"/>
              </w:rPr>
              <w:t>Mitigation</w:t>
            </w:r>
          </w:p>
        </w:tc>
        <w:tc>
          <w:tcPr>
            <w:tcW w:w="552" w:type="dxa"/>
          </w:tcPr>
          <w:p w14:paraId="2BCE1EC6" w14:textId="77777777" w:rsidR="00871840" w:rsidRPr="007C15F5" w:rsidRDefault="00871840" w:rsidP="00C33EEE">
            <w:pPr>
              <w:pStyle w:val="cmpara"/>
            </w:pPr>
            <w:r w:rsidRPr="007C15F5">
              <w:t>6.</w:t>
            </w:r>
          </w:p>
        </w:tc>
        <w:tc>
          <w:tcPr>
            <w:tcW w:w="7387" w:type="dxa"/>
            <w:gridSpan w:val="2"/>
          </w:tcPr>
          <w:p w14:paraId="1D7F6CBF" w14:textId="77777777" w:rsidR="00871840" w:rsidRPr="007C15F5" w:rsidRDefault="00871840" w:rsidP="00C33EEE">
            <w:pPr>
              <w:pStyle w:val="cmpara"/>
            </w:pPr>
            <w:r w:rsidRPr="007C15F5">
              <w:t xml:space="preserve">The operation of this fishery shall be carried out in accordance with Conservation Measure 25-02 </w:t>
            </w:r>
            <w:proofErr w:type="gramStart"/>
            <w:r w:rsidRPr="007C15F5">
              <w:t>so as to</w:t>
            </w:r>
            <w:proofErr w:type="gramEnd"/>
            <w:r w:rsidRPr="007C15F5">
              <w:t xml:space="preserve"> minimise the incidental mortality of seabirds in the course of fishing.</w:t>
            </w:r>
          </w:p>
        </w:tc>
      </w:tr>
      <w:tr w:rsidR="00871840" w:rsidRPr="007C15F5" w14:paraId="3191AC0A" w14:textId="77777777" w:rsidTr="00C33EEE">
        <w:trPr>
          <w:cantSplit/>
        </w:trPr>
        <w:tc>
          <w:tcPr>
            <w:tcW w:w="1340" w:type="dxa"/>
          </w:tcPr>
          <w:p w14:paraId="6BFEFC20" w14:textId="77777777" w:rsidR="00871840" w:rsidRPr="00817AB0" w:rsidRDefault="00871840" w:rsidP="00C33EEE">
            <w:pPr>
              <w:pStyle w:val="cmpara"/>
              <w:rPr>
                <w:sz w:val="20"/>
              </w:rPr>
            </w:pPr>
          </w:p>
        </w:tc>
        <w:tc>
          <w:tcPr>
            <w:tcW w:w="552" w:type="dxa"/>
          </w:tcPr>
          <w:p w14:paraId="301B5116" w14:textId="77777777" w:rsidR="00871840" w:rsidRPr="007C15F5" w:rsidRDefault="00871840" w:rsidP="00C33EEE">
            <w:pPr>
              <w:pStyle w:val="cmpara"/>
            </w:pPr>
            <w:r w:rsidRPr="007C15F5">
              <w:t>7.</w:t>
            </w:r>
          </w:p>
        </w:tc>
        <w:tc>
          <w:tcPr>
            <w:tcW w:w="7387" w:type="dxa"/>
            <w:gridSpan w:val="2"/>
          </w:tcPr>
          <w:p w14:paraId="23027D67" w14:textId="77777777" w:rsidR="00871840" w:rsidRPr="007C15F5" w:rsidRDefault="00871840" w:rsidP="00C33EEE">
            <w:pPr>
              <w:pStyle w:val="cmpara"/>
              <w:rPr>
                <w:caps/>
              </w:rPr>
            </w:pPr>
            <w:r w:rsidRPr="007C15F5">
              <w:t>Any vessel catching a total of three (3) seabirds shall immediately change to night setting only (i.e. setting only during the hours of darkness between the times of nautical twilight</w:t>
            </w:r>
            <w:r w:rsidRPr="007C15F5">
              <w:rPr>
                <w:vertAlign w:val="superscript"/>
              </w:rPr>
              <w:t>1</w:t>
            </w:r>
            <w:r w:rsidRPr="007C15F5">
              <w:t>)</w:t>
            </w:r>
            <w:r w:rsidRPr="007C15F5">
              <w:rPr>
                <w:vertAlign w:val="superscript"/>
              </w:rPr>
              <w:t>2</w:t>
            </w:r>
            <w:r w:rsidRPr="007C15F5">
              <w:t>.</w:t>
            </w:r>
          </w:p>
        </w:tc>
      </w:tr>
      <w:tr w:rsidR="00871840" w:rsidRPr="007C15F5" w14:paraId="2A1990F5" w14:textId="77777777" w:rsidTr="00C33EEE">
        <w:trPr>
          <w:cantSplit/>
        </w:trPr>
        <w:tc>
          <w:tcPr>
            <w:tcW w:w="1340" w:type="dxa"/>
          </w:tcPr>
          <w:p w14:paraId="3C81CA62" w14:textId="77777777" w:rsidR="00871840" w:rsidRPr="00817AB0" w:rsidRDefault="00871840" w:rsidP="00C33EEE">
            <w:pPr>
              <w:pStyle w:val="cmpara"/>
              <w:jc w:val="left"/>
              <w:rPr>
                <w:sz w:val="20"/>
              </w:rPr>
            </w:pPr>
            <w:r w:rsidRPr="00817AB0">
              <w:rPr>
                <w:sz w:val="20"/>
              </w:rPr>
              <w:t>Observers</w:t>
            </w:r>
          </w:p>
        </w:tc>
        <w:tc>
          <w:tcPr>
            <w:tcW w:w="552" w:type="dxa"/>
          </w:tcPr>
          <w:p w14:paraId="5A3DE7C5" w14:textId="77777777" w:rsidR="00871840" w:rsidRPr="007C15F5" w:rsidRDefault="00871840" w:rsidP="00C33EEE">
            <w:pPr>
              <w:pStyle w:val="cmpara"/>
            </w:pPr>
            <w:r w:rsidRPr="007C15F5">
              <w:t>8.</w:t>
            </w:r>
          </w:p>
        </w:tc>
        <w:tc>
          <w:tcPr>
            <w:tcW w:w="7387" w:type="dxa"/>
            <w:gridSpan w:val="2"/>
          </w:tcPr>
          <w:p w14:paraId="13F14610" w14:textId="77777777" w:rsidR="00871840" w:rsidRPr="007C15F5" w:rsidRDefault="00871840" w:rsidP="00C33EEE">
            <w:pPr>
              <w:pStyle w:val="cmpara"/>
            </w:pPr>
            <w:r w:rsidRPr="007C15F5">
              <w:t>Each vessel participating in this fishery shall have at least one scientific observer appointed in accordance with the CCAMLR Scheme of International Scientific Observation and, where possible, one additional scientific observer, on board throughout all fishing activities within the fishing period.</w:t>
            </w:r>
          </w:p>
        </w:tc>
      </w:tr>
      <w:tr w:rsidR="00871840" w:rsidRPr="007C15F5" w14:paraId="19E70EB7" w14:textId="77777777" w:rsidTr="00C33EEE">
        <w:trPr>
          <w:cantSplit/>
        </w:trPr>
        <w:tc>
          <w:tcPr>
            <w:tcW w:w="1340" w:type="dxa"/>
          </w:tcPr>
          <w:p w14:paraId="31DAC2DF" w14:textId="77777777" w:rsidR="00871840" w:rsidRPr="00817AB0" w:rsidRDefault="00871840" w:rsidP="00C33EEE">
            <w:pPr>
              <w:pStyle w:val="cmpara"/>
              <w:jc w:val="left"/>
              <w:rPr>
                <w:sz w:val="20"/>
              </w:rPr>
            </w:pPr>
            <w:r w:rsidRPr="00817AB0">
              <w:rPr>
                <w:sz w:val="20"/>
              </w:rPr>
              <w:t>Data: catch/effort</w:t>
            </w:r>
          </w:p>
        </w:tc>
        <w:tc>
          <w:tcPr>
            <w:tcW w:w="552" w:type="dxa"/>
          </w:tcPr>
          <w:p w14:paraId="3072C3DF" w14:textId="77777777" w:rsidR="00871840" w:rsidRPr="007C15F5" w:rsidRDefault="00871840" w:rsidP="00C33EEE">
            <w:pPr>
              <w:pStyle w:val="cmpara"/>
            </w:pPr>
            <w:r w:rsidRPr="007C15F5">
              <w:t>9.</w:t>
            </w:r>
          </w:p>
        </w:tc>
        <w:tc>
          <w:tcPr>
            <w:tcW w:w="7387" w:type="dxa"/>
            <w:gridSpan w:val="2"/>
          </w:tcPr>
          <w:p w14:paraId="3DD11A34" w14:textId="0287BF61" w:rsidR="00871840" w:rsidRPr="007C15F5" w:rsidRDefault="00871840" w:rsidP="00C33EEE">
            <w:pPr>
              <w:pStyle w:val="cmpara"/>
              <w:rPr>
                <w:caps/>
              </w:rPr>
            </w:pPr>
            <w:proofErr w:type="gramStart"/>
            <w:r w:rsidRPr="007C15F5">
              <w:t>For the purpose of</w:t>
            </w:r>
            <w:proofErr w:type="gramEnd"/>
            <w:r w:rsidRPr="007C15F5">
              <w:t xml:space="preserve"> implementing this conservation measure in the</w:t>
            </w:r>
            <w:r w:rsidRPr="007C15F5">
              <w:rPr>
                <w:bCs/>
              </w:rPr>
              <w:t xml:space="preserve"> </w:t>
            </w:r>
            <w:r w:rsidRPr="007C15F5">
              <w:t>201</w:t>
            </w:r>
            <w:del w:id="36" w:author="Keith Reid" w:date="2018-10-30T12:01:00Z">
              <w:r w:rsidR="001B5A90" w:rsidDel="004D3F3A">
                <w:delText>7</w:delText>
              </w:r>
            </w:del>
            <w:ins w:id="37" w:author="Keith Reid" w:date="2018-10-30T12:01:00Z">
              <w:r w:rsidR="004D3F3A">
                <w:t>8</w:t>
              </w:r>
            </w:ins>
            <w:r w:rsidRPr="007C15F5">
              <w:t>/1</w:t>
            </w:r>
            <w:ins w:id="38" w:author="Keith Reid" w:date="2018-10-30T12:01:00Z">
              <w:r w:rsidR="004D3F3A">
                <w:t>9</w:t>
              </w:r>
            </w:ins>
            <w:del w:id="39" w:author="Keith Reid" w:date="2018-10-30T12:01:00Z">
              <w:r w:rsidR="001B5A90" w:rsidDel="004D3F3A">
                <w:delText>8</w:delText>
              </w:r>
            </w:del>
            <w:r w:rsidRPr="007C15F5">
              <w:t xml:space="preserve"> season, the following shall apply:</w:t>
            </w:r>
          </w:p>
        </w:tc>
      </w:tr>
      <w:tr w:rsidR="00871840" w:rsidRPr="007C15F5" w14:paraId="37C915E2" w14:textId="77777777" w:rsidTr="00C33EEE">
        <w:trPr>
          <w:cantSplit/>
        </w:trPr>
        <w:tc>
          <w:tcPr>
            <w:tcW w:w="1340" w:type="dxa"/>
          </w:tcPr>
          <w:p w14:paraId="502C4371" w14:textId="77777777" w:rsidR="00871840" w:rsidRPr="00817AB0" w:rsidRDefault="00871840" w:rsidP="00C33EEE">
            <w:pPr>
              <w:rPr>
                <w:sz w:val="20"/>
              </w:rPr>
            </w:pPr>
          </w:p>
        </w:tc>
        <w:tc>
          <w:tcPr>
            <w:tcW w:w="552" w:type="dxa"/>
          </w:tcPr>
          <w:p w14:paraId="4D243266" w14:textId="77777777" w:rsidR="00871840" w:rsidRPr="007C15F5" w:rsidRDefault="00871840" w:rsidP="00C33EEE"/>
        </w:tc>
        <w:tc>
          <w:tcPr>
            <w:tcW w:w="7387" w:type="dxa"/>
            <w:gridSpan w:val="2"/>
          </w:tcPr>
          <w:p w14:paraId="00AE3F90" w14:textId="77777777" w:rsidR="00871840" w:rsidRPr="007C15F5" w:rsidRDefault="00871840" w:rsidP="00C33EEE">
            <w:pPr>
              <w:pStyle w:val="cmsubpara"/>
              <w:ind w:left="567"/>
            </w:pPr>
            <w:r w:rsidRPr="007C15F5">
              <w:t>(</w:t>
            </w:r>
            <w:proofErr w:type="spellStart"/>
            <w:r w:rsidRPr="007C15F5">
              <w:t>i</w:t>
            </w:r>
            <w:proofErr w:type="spellEnd"/>
            <w:r w:rsidRPr="007C15F5">
              <w:t>)</w:t>
            </w:r>
            <w:r w:rsidRPr="007C15F5">
              <w:tab/>
              <w:t xml:space="preserve">the Daily Catch and Effort Reporting System set out in Conservation Measure 23-07; </w:t>
            </w:r>
          </w:p>
        </w:tc>
      </w:tr>
      <w:tr w:rsidR="00871840" w:rsidRPr="007C15F5" w14:paraId="78D214EE" w14:textId="77777777" w:rsidTr="00C33EEE">
        <w:trPr>
          <w:cantSplit/>
        </w:trPr>
        <w:tc>
          <w:tcPr>
            <w:tcW w:w="1340" w:type="dxa"/>
          </w:tcPr>
          <w:p w14:paraId="38595D23" w14:textId="77777777" w:rsidR="00871840" w:rsidRPr="00817AB0" w:rsidRDefault="00871840" w:rsidP="00C33EEE">
            <w:pPr>
              <w:rPr>
                <w:sz w:val="20"/>
              </w:rPr>
            </w:pPr>
          </w:p>
        </w:tc>
        <w:tc>
          <w:tcPr>
            <w:tcW w:w="552" w:type="dxa"/>
          </w:tcPr>
          <w:p w14:paraId="5756EB71" w14:textId="77777777" w:rsidR="00871840" w:rsidRPr="007C15F5" w:rsidRDefault="00871840" w:rsidP="00C33EEE"/>
        </w:tc>
        <w:tc>
          <w:tcPr>
            <w:tcW w:w="7387" w:type="dxa"/>
            <w:gridSpan w:val="2"/>
          </w:tcPr>
          <w:p w14:paraId="3C934530" w14:textId="77777777" w:rsidR="00871840" w:rsidRPr="007C15F5" w:rsidRDefault="00871840" w:rsidP="00C33EEE">
            <w:pPr>
              <w:pStyle w:val="cmsubpara"/>
              <w:ind w:left="567"/>
            </w:pPr>
            <w:r w:rsidRPr="007C15F5">
              <w:t>(ii)</w:t>
            </w:r>
            <w:r w:rsidRPr="007C15F5">
              <w:tab/>
              <w:t xml:space="preserve">the Monthly Fine-scale Catch and Effort Reporting System set out in Conservation Measure 23-04. Fine-scale data shall be submitted on a haul-by-haul basis. </w:t>
            </w:r>
          </w:p>
        </w:tc>
      </w:tr>
      <w:tr w:rsidR="00871840" w:rsidRPr="007C15F5" w14:paraId="180B8381" w14:textId="77777777" w:rsidTr="00C33EEE">
        <w:trPr>
          <w:cantSplit/>
        </w:trPr>
        <w:tc>
          <w:tcPr>
            <w:tcW w:w="1340" w:type="dxa"/>
          </w:tcPr>
          <w:p w14:paraId="2E79EE24" w14:textId="77777777" w:rsidR="00871840" w:rsidRPr="00817AB0" w:rsidRDefault="00871840" w:rsidP="00C33EEE">
            <w:pPr>
              <w:pStyle w:val="cmpara"/>
              <w:jc w:val="left"/>
              <w:rPr>
                <w:sz w:val="20"/>
              </w:rPr>
            </w:pPr>
          </w:p>
        </w:tc>
        <w:tc>
          <w:tcPr>
            <w:tcW w:w="552" w:type="dxa"/>
          </w:tcPr>
          <w:p w14:paraId="16B1A256" w14:textId="77777777" w:rsidR="00871840" w:rsidRPr="007C15F5" w:rsidRDefault="00871840" w:rsidP="00C33EEE">
            <w:pPr>
              <w:pStyle w:val="cmpara"/>
            </w:pPr>
            <w:r w:rsidRPr="007C15F5">
              <w:t>10.</w:t>
            </w:r>
          </w:p>
        </w:tc>
        <w:tc>
          <w:tcPr>
            <w:tcW w:w="7387" w:type="dxa"/>
            <w:gridSpan w:val="2"/>
          </w:tcPr>
          <w:p w14:paraId="37AD8D1E" w14:textId="77777777" w:rsidR="00871840" w:rsidRPr="007C15F5" w:rsidRDefault="00871840" w:rsidP="00C33EEE">
            <w:pPr>
              <w:pStyle w:val="cmpara"/>
            </w:pPr>
            <w:r w:rsidRPr="007C15F5">
              <w:t xml:space="preserve">For the purpose of Conservation Measures 23-07 and 23-04, the target species is </w:t>
            </w:r>
            <w:r w:rsidRPr="007C15F5">
              <w:rPr>
                <w:i/>
                <w:iCs/>
              </w:rPr>
              <w:t>Dissostichus</w:t>
            </w:r>
            <w:r w:rsidRPr="007C15F5">
              <w:t xml:space="preserve"> </w:t>
            </w:r>
            <w:r w:rsidRPr="003024CB">
              <w:rPr>
                <w:i/>
              </w:rPr>
              <w:t>eleginoides</w:t>
            </w:r>
            <w:r w:rsidRPr="007C15F5">
              <w:t xml:space="preserve"> (any</w:t>
            </w:r>
            <w:r w:rsidRPr="007C15F5">
              <w:rPr>
                <w:i/>
                <w:iCs/>
              </w:rPr>
              <w:t xml:space="preserve"> Dissostichus mawsoni </w:t>
            </w:r>
            <w:r w:rsidRPr="007C15F5">
              <w:rPr>
                <w:iCs/>
              </w:rPr>
              <w:t>caught shall be counted towards the overall catch limit for</w:t>
            </w:r>
            <w:r w:rsidRPr="007C15F5">
              <w:rPr>
                <w:i/>
                <w:iCs/>
              </w:rPr>
              <w:t xml:space="preserve"> Dissostichus eleginoides</w:t>
            </w:r>
            <w:r w:rsidRPr="007C15F5">
              <w:t>) and ‘by</w:t>
            </w:r>
            <w:r w:rsidRPr="007C15F5">
              <w:noBreakHyphen/>
              <w:t xml:space="preserve">catch species’ are defined as any species other than </w:t>
            </w:r>
            <w:r w:rsidRPr="007C15F5">
              <w:rPr>
                <w:i/>
                <w:iCs/>
              </w:rPr>
              <w:t>Dissostichus</w:t>
            </w:r>
            <w:r w:rsidRPr="007C15F5">
              <w:t xml:space="preserve"> spp.</w:t>
            </w:r>
          </w:p>
        </w:tc>
      </w:tr>
      <w:tr w:rsidR="00871840" w:rsidRPr="007C15F5" w14:paraId="4C297CE4" w14:textId="77777777" w:rsidTr="00C33EEE">
        <w:trPr>
          <w:cantSplit/>
        </w:trPr>
        <w:tc>
          <w:tcPr>
            <w:tcW w:w="1340" w:type="dxa"/>
          </w:tcPr>
          <w:p w14:paraId="0CC0A9E8" w14:textId="77777777" w:rsidR="00871840" w:rsidRPr="00817AB0" w:rsidRDefault="00871840" w:rsidP="00C33EEE">
            <w:pPr>
              <w:pStyle w:val="cmpara"/>
              <w:jc w:val="left"/>
              <w:rPr>
                <w:sz w:val="20"/>
              </w:rPr>
            </w:pPr>
            <w:r w:rsidRPr="00817AB0">
              <w:rPr>
                <w:sz w:val="20"/>
              </w:rPr>
              <w:t>Data: biological</w:t>
            </w:r>
          </w:p>
        </w:tc>
        <w:tc>
          <w:tcPr>
            <w:tcW w:w="552" w:type="dxa"/>
          </w:tcPr>
          <w:p w14:paraId="5642EC0B" w14:textId="77777777" w:rsidR="00871840" w:rsidRPr="007C15F5" w:rsidRDefault="00871840" w:rsidP="00C33EEE">
            <w:pPr>
              <w:pStyle w:val="cmpara"/>
            </w:pPr>
            <w:r w:rsidRPr="007C15F5">
              <w:t>11.</w:t>
            </w:r>
          </w:p>
        </w:tc>
        <w:tc>
          <w:tcPr>
            <w:tcW w:w="7387" w:type="dxa"/>
            <w:gridSpan w:val="2"/>
          </w:tcPr>
          <w:p w14:paraId="606635C4" w14:textId="77777777" w:rsidR="00871840" w:rsidRPr="007C15F5" w:rsidRDefault="00871840" w:rsidP="00C33EEE">
            <w:pPr>
              <w:pStyle w:val="cmpara"/>
            </w:pPr>
            <w:r w:rsidRPr="007C15F5">
              <w:t>Fine-scale biological data, as required under Conservation Measure 23</w:t>
            </w:r>
            <w:r w:rsidRPr="007C15F5">
              <w:noBreakHyphen/>
              <w:t>05, shall be collected and recorded. Such data shall be reported in accordance with the CCAMLR Scheme of International Scientific Observation.</w:t>
            </w:r>
          </w:p>
        </w:tc>
      </w:tr>
      <w:tr w:rsidR="00871840" w:rsidRPr="007C15F5" w14:paraId="490E3692" w14:textId="77777777" w:rsidTr="00C33EEE">
        <w:trPr>
          <w:cantSplit/>
        </w:trPr>
        <w:tc>
          <w:tcPr>
            <w:tcW w:w="1340" w:type="dxa"/>
          </w:tcPr>
          <w:p w14:paraId="6EA904C0" w14:textId="77777777" w:rsidR="00871840" w:rsidRPr="00817AB0" w:rsidRDefault="00871840" w:rsidP="00C33EEE">
            <w:pPr>
              <w:pStyle w:val="cmpara"/>
              <w:jc w:val="left"/>
              <w:rPr>
                <w:sz w:val="20"/>
              </w:rPr>
            </w:pPr>
            <w:r w:rsidRPr="00817AB0">
              <w:rPr>
                <w:sz w:val="20"/>
              </w:rPr>
              <w:t>Research</w:t>
            </w:r>
          </w:p>
        </w:tc>
        <w:tc>
          <w:tcPr>
            <w:tcW w:w="552" w:type="dxa"/>
          </w:tcPr>
          <w:p w14:paraId="6528365B" w14:textId="77777777" w:rsidR="00871840" w:rsidRPr="007C15F5" w:rsidRDefault="00871840" w:rsidP="00C33EEE">
            <w:pPr>
              <w:pStyle w:val="cmpara"/>
            </w:pPr>
            <w:r w:rsidRPr="007C15F5">
              <w:t>12.</w:t>
            </w:r>
          </w:p>
        </w:tc>
        <w:tc>
          <w:tcPr>
            <w:tcW w:w="7387" w:type="dxa"/>
            <w:gridSpan w:val="2"/>
          </w:tcPr>
          <w:p w14:paraId="52BA1D98" w14:textId="77777777" w:rsidR="00871840" w:rsidRPr="007C15F5" w:rsidRDefault="00871840" w:rsidP="00C33EEE">
            <w:pPr>
              <w:pStyle w:val="cmpara"/>
            </w:pPr>
            <w:r w:rsidRPr="007C15F5">
              <w:rPr>
                <w:color w:val="000000"/>
              </w:rPr>
              <w:t>Each vessel participating in this exploratory fishery shall conduct fishery</w:t>
            </w:r>
            <w:r w:rsidRPr="007C15F5">
              <w:rPr>
                <w:color w:val="000000"/>
              </w:rPr>
              <w:noBreakHyphen/>
              <w:t xml:space="preserve">based research in accordance with the Research Plan and Tagging Program described in Conservation Measure 41-01, Annex </w:t>
            </w:r>
            <w:r w:rsidRPr="007C15F5">
              <w:t>41-01/</w:t>
            </w:r>
            <w:r w:rsidRPr="007C15F5">
              <w:rPr>
                <w:color w:val="000000"/>
              </w:rPr>
              <w:t>B and Annex </w:t>
            </w:r>
            <w:r w:rsidRPr="007C15F5">
              <w:t>41-01/</w:t>
            </w:r>
            <w:r w:rsidRPr="007C15F5">
              <w:rPr>
                <w:color w:val="000000"/>
              </w:rPr>
              <w:t>C respectively.</w:t>
            </w:r>
          </w:p>
        </w:tc>
      </w:tr>
      <w:tr w:rsidR="00871840" w:rsidRPr="007C15F5" w14:paraId="7C1D2C90" w14:textId="77777777" w:rsidTr="00C33EEE">
        <w:trPr>
          <w:cantSplit/>
        </w:trPr>
        <w:tc>
          <w:tcPr>
            <w:tcW w:w="1340" w:type="dxa"/>
          </w:tcPr>
          <w:p w14:paraId="41505D86" w14:textId="77777777" w:rsidR="00871840" w:rsidRPr="00817AB0" w:rsidRDefault="00871840" w:rsidP="00C33EEE">
            <w:pPr>
              <w:pStyle w:val="cmpara"/>
              <w:jc w:val="left"/>
              <w:rPr>
                <w:sz w:val="20"/>
              </w:rPr>
            </w:pPr>
          </w:p>
        </w:tc>
        <w:tc>
          <w:tcPr>
            <w:tcW w:w="552" w:type="dxa"/>
          </w:tcPr>
          <w:p w14:paraId="4320B964" w14:textId="77777777" w:rsidR="00871840" w:rsidRPr="007C15F5" w:rsidRDefault="00871840" w:rsidP="00C33EEE">
            <w:pPr>
              <w:pStyle w:val="cmpara"/>
            </w:pPr>
            <w:r w:rsidRPr="007C15F5">
              <w:t>13.</w:t>
            </w:r>
          </w:p>
        </w:tc>
        <w:tc>
          <w:tcPr>
            <w:tcW w:w="7387" w:type="dxa"/>
            <w:gridSpan w:val="2"/>
          </w:tcPr>
          <w:p w14:paraId="597517C1" w14:textId="77777777" w:rsidR="00871840" w:rsidRPr="007C15F5" w:rsidRDefault="00871840" w:rsidP="00C33EEE">
            <w:pPr>
              <w:pStyle w:val="cmpara"/>
            </w:pPr>
            <w:r w:rsidRPr="007C15F5">
              <w:t xml:space="preserve">Toothfish shall be tagged at a rate of at least five fish per tonne green weight caught. </w:t>
            </w:r>
          </w:p>
        </w:tc>
      </w:tr>
      <w:tr w:rsidR="00871840" w:rsidRPr="007C15F5" w14:paraId="168731FD" w14:textId="77777777" w:rsidTr="00C33EEE">
        <w:tc>
          <w:tcPr>
            <w:tcW w:w="1340" w:type="dxa"/>
            <w:vMerge w:val="restart"/>
          </w:tcPr>
          <w:p w14:paraId="06438E45" w14:textId="77777777" w:rsidR="00871840" w:rsidRPr="00817AB0" w:rsidRDefault="00871840" w:rsidP="00C33EEE">
            <w:pPr>
              <w:pStyle w:val="cmpara"/>
              <w:spacing w:after="0"/>
              <w:jc w:val="left"/>
              <w:rPr>
                <w:sz w:val="20"/>
              </w:rPr>
            </w:pPr>
            <w:r w:rsidRPr="00817AB0">
              <w:rPr>
                <w:sz w:val="20"/>
              </w:rPr>
              <w:t>Environ-mental protection</w:t>
            </w:r>
          </w:p>
        </w:tc>
        <w:tc>
          <w:tcPr>
            <w:tcW w:w="552" w:type="dxa"/>
          </w:tcPr>
          <w:p w14:paraId="68B5AD94" w14:textId="77777777" w:rsidR="00871840" w:rsidRPr="007C15F5" w:rsidRDefault="00871840" w:rsidP="00C33EEE">
            <w:pPr>
              <w:pStyle w:val="cmpara"/>
            </w:pPr>
            <w:r w:rsidRPr="007C15F5">
              <w:t>14.</w:t>
            </w:r>
          </w:p>
        </w:tc>
        <w:tc>
          <w:tcPr>
            <w:tcW w:w="7387" w:type="dxa"/>
            <w:gridSpan w:val="2"/>
          </w:tcPr>
          <w:p w14:paraId="1CD0EFAB" w14:textId="77777777" w:rsidR="00871840" w:rsidRPr="007C15F5" w:rsidRDefault="00871840" w:rsidP="00C33EEE">
            <w:pPr>
              <w:pStyle w:val="cmpara"/>
              <w:rPr>
                <w:szCs w:val="24"/>
              </w:rPr>
            </w:pPr>
            <w:r w:rsidRPr="007C15F5">
              <w:rPr>
                <w:szCs w:val="24"/>
              </w:rPr>
              <w:t>Conservation Measure 26</w:t>
            </w:r>
            <w:r w:rsidRPr="007C15F5">
              <w:rPr>
                <w:szCs w:val="24"/>
              </w:rPr>
              <w:noBreakHyphen/>
              <w:t>01 applies.</w:t>
            </w:r>
          </w:p>
        </w:tc>
      </w:tr>
      <w:tr w:rsidR="00871840" w:rsidRPr="007C15F5" w14:paraId="4C5240B2" w14:textId="77777777" w:rsidTr="00C33EEE">
        <w:tc>
          <w:tcPr>
            <w:tcW w:w="1340" w:type="dxa"/>
            <w:vMerge/>
          </w:tcPr>
          <w:p w14:paraId="5B957998" w14:textId="77777777" w:rsidR="00871840" w:rsidRPr="007C15F5" w:rsidRDefault="00871840" w:rsidP="00C33EEE">
            <w:pPr>
              <w:pStyle w:val="cmpara"/>
              <w:jc w:val="left"/>
            </w:pPr>
          </w:p>
        </w:tc>
        <w:tc>
          <w:tcPr>
            <w:tcW w:w="552" w:type="dxa"/>
          </w:tcPr>
          <w:p w14:paraId="1066AF63" w14:textId="77777777" w:rsidR="00871840" w:rsidRPr="007C15F5" w:rsidRDefault="00871840" w:rsidP="00C33EEE">
            <w:pPr>
              <w:pStyle w:val="cmpara"/>
            </w:pPr>
            <w:r w:rsidRPr="007C15F5">
              <w:t>15.</w:t>
            </w:r>
          </w:p>
        </w:tc>
        <w:tc>
          <w:tcPr>
            <w:tcW w:w="7387" w:type="dxa"/>
            <w:gridSpan w:val="2"/>
          </w:tcPr>
          <w:p w14:paraId="4E632369" w14:textId="77777777" w:rsidR="00871840" w:rsidRPr="007C15F5" w:rsidRDefault="00871840" w:rsidP="00C33EEE">
            <w:pPr>
              <w:pStyle w:val="cmpara"/>
              <w:rPr>
                <w:szCs w:val="24"/>
              </w:rPr>
            </w:pPr>
            <w:r w:rsidRPr="007C15F5">
              <w:rPr>
                <w:szCs w:val="24"/>
              </w:rPr>
              <w:t>Conservation Measures 22</w:t>
            </w:r>
            <w:r w:rsidRPr="007C15F5">
              <w:rPr>
                <w:szCs w:val="24"/>
              </w:rPr>
              <w:noBreakHyphen/>
              <w:t>06, 22-07 and 22-08 apply.</w:t>
            </w:r>
          </w:p>
        </w:tc>
      </w:tr>
      <w:tr w:rsidR="00871840" w:rsidRPr="007C15F5" w14:paraId="63DB6DA5" w14:textId="77777777" w:rsidTr="00C33EEE">
        <w:trPr>
          <w:trHeight w:val="709"/>
        </w:trPr>
        <w:tc>
          <w:tcPr>
            <w:tcW w:w="1340" w:type="dxa"/>
          </w:tcPr>
          <w:p w14:paraId="0A88C66F" w14:textId="77777777" w:rsidR="00871840" w:rsidRPr="007C15F5" w:rsidRDefault="00871840" w:rsidP="00C33EEE">
            <w:pPr>
              <w:pStyle w:val="cmpara"/>
              <w:jc w:val="left"/>
            </w:pPr>
          </w:p>
        </w:tc>
        <w:tc>
          <w:tcPr>
            <w:tcW w:w="552" w:type="dxa"/>
          </w:tcPr>
          <w:p w14:paraId="3C3134AA" w14:textId="77777777" w:rsidR="00871840" w:rsidRPr="007C15F5" w:rsidRDefault="00871840" w:rsidP="00C33EEE">
            <w:pPr>
              <w:pStyle w:val="cmpara"/>
            </w:pPr>
          </w:p>
        </w:tc>
        <w:tc>
          <w:tcPr>
            <w:tcW w:w="7387" w:type="dxa"/>
            <w:gridSpan w:val="2"/>
          </w:tcPr>
          <w:p w14:paraId="46BE3B45" w14:textId="77777777" w:rsidR="00871840" w:rsidRPr="007C15F5" w:rsidRDefault="00871840" w:rsidP="00C33EEE">
            <w:pPr>
              <w:pStyle w:val="cmfootnote"/>
              <w:spacing w:after="0"/>
              <w:ind w:left="278" w:hanging="278"/>
            </w:pPr>
            <w:r w:rsidRPr="007C15F5">
              <w:rPr>
                <w:vertAlign w:val="superscript"/>
              </w:rPr>
              <w:t>1</w:t>
            </w:r>
            <w:r w:rsidRPr="007C15F5">
              <w:tab/>
              <w:t>The exact times of nautical twilight are set forth in the Nautical Almanac tables for the relevant latitude, local time and date. A copy of the algorithm for calculating these times is available from the CCAMLR Secretariat. All times, whether for ship operations or observer reporting, shall be referenced to Coordinated Universal Time (UTC).</w:t>
            </w:r>
          </w:p>
          <w:p w14:paraId="0AF493EC" w14:textId="77777777" w:rsidR="00871840" w:rsidRPr="007C15F5" w:rsidRDefault="00871840" w:rsidP="00C33EEE">
            <w:pPr>
              <w:pStyle w:val="cmfootnote"/>
              <w:spacing w:after="480"/>
              <w:ind w:left="278" w:hanging="278"/>
              <w:rPr>
                <w:szCs w:val="24"/>
              </w:rPr>
            </w:pPr>
            <w:r w:rsidRPr="007C15F5">
              <w:rPr>
                <w:vertAlign w:val="superscript"/>
              </w:rPr>
              <w:t>2</w:t>
            </w:r>
            <w:r w:rsidRPr="007C15F5">
              <w:tab/>
              <w:t xml:space="preserve">Wherever possible, when night setting, setting of lines should be completed at least three hours before sunrise (to reduce loss of bait to/catches of white-chinned petrels). </w:t>
            </w:r>
          </w:p>
        </w:tc>
      </w:tr>
    </w:tbl>
    <w:p w14:paraId="740A3385" w14:textId="04B42011" w:rsidR="00871840" w:rsidRPr="007C15F5" w:rsidRDefault="00D5710F" w:rsidP="00871840">
      <w:pPr>
        <w:pStyle w:val="cmannexno"/>
        <w:keepNext/>
      </w:pPr>
      <w:bookmarkStart w:id="40" w:name="_Toc435711217"/>
      <w:r w:rsidRPr="007C15F5">
        <w:rPr>
          <w:caps w:val="0"/>
        </w:rPr>
        <w:t xml:space="preserve">Annex </w:t>
      </w:r>
      <w:r w:rsidR="00871840" w:rsidRPr="007C15F5">
        <w:t>41-06/A</w:t>
      </w:r>
      <w:bookmarkEnd w:id="40"/>
    </w:p>
    <w:p w14:paraId="46677AB0" w14:textId="7AEA8E0C" w:rsidR="00871840" w:rsidRPr="007C15F5" w:rsidRDefault="00D5710F" w:rsidP="00871840">
      <w:pPr>
        <w:pStyle w:val="cmannextitle"/>
        <w:keepNext/>
      </w:pPr>
      <w:r w:rsidRPr="007C15F5">
        <w:rPr>
          <w:caps w:val="0"/>
        </w:rPr>
        <w:t xml:space="preserve">Research </w:t>
      </w:r>
      <w:r w:rsidR="0035275E" w:rsidRPr="007C15F5">
        <w:rPr>
          <w:caps w:val="0"/>
        </w:rPr>
        <w:t>blo</w:t>
      </w:r>
      <w:bookmarkStart w:id="41" w:name="_GoBack"/>
      <w:bookmarkEnd w:id="41"/>
      <w:r w:rsidR="0035275E" w:rsidRPr="007C15F5">
        <w:rPr>
          <w:caps w:val="0"/>
        </w:rPr>
        <w:t>cks</w:t>
      </w:r>
    </w:p>
    <w:p w14:paraId="0ADA9811" w14:textId="77777777" w:rsidR="00871840" w:rsidRPr="007C15F5" w:rsidRDefault="00871840" w:rsidP="00871840">
      <w:pPr>
        <w:tabs>
          <w:tab w:val="left" w:pos="2643"/>
        </w:tabs>
        <w:ind w:left="2835"/>
      </w:pPr>
      <w:r w:rsidRPr="007C15F5">
        <w:t>Research block 58.4.3a_1 coordinates</w:t>
      </w:r>
    </w:p>
    <w:p w14:paraId="7F088DC0" w14:textId="77777777" w:rsidR="00871840" w:rsidRPr="007C15F5" w:rsidRDefault="00871840" w:rsidP="00871840">
      <w:pPr>
        <w:tabs>
          <w:tab w:val="left" w:pos="5529"/>
        </w:tabs>
        <w:ind w:left="3402"/>
      </w:pPr>
      <w:r w:rsidRPr="007C15F5">
        <w:t>56°00'S</w:t>
      </w:r>
      <w:r w:rsidRPr="007C15F5">
        <w:tab/>
        <w:t>65°00'E</w:t>
      </w:r>
    </w:p>
    <w:p w14:paraId="06330D31" w14:textId="77777777" w:rsidR="00871840" w:rsidRPr="007C15F5" w:rsidRDefault="00871840" w:rsidP="00871840">
      <w:pPr>
        <w:tabs>
          <w:tab w:val="left" w:pos="5529"/>
        </w:tabs>
        <w:ind w:left="3402"/>
      </w:pPr>
      <w:r w:rsidRPr="007C15F5">
        <w:t>57°30'S</w:t>
      </w:r>
      <w:r w:rsidRPr="007C15F5">
        <w:tab/>
        <w:t>65°00'E</w:t>
      </w:r>
    </w:p>
    <w:p w14:paraId="6F8DCFD0" w14:textId="77777777" w:rsidR="00871840" w:rsidRPr="007C15F5" w:rsidRDefault="00871840" w:rsidP="00871840">
      <w:pPr>
        <w:tabs>
          <w:tab w:val="left" w:pos="5529"/>
        </w:tabs>
        <w:ind w:left="3402"/>
      </w:pPr>
      <w:r w:rsidRPr="007C15F5">
        <w:t>57°30'S</w:t>
      </w:r>
      <w:r w:rsidRPr="007C15F5">
        <w:tab/>
        <w:t>73°00'E</w:t>
      </w:r>
    </w:p>
    <w:p w14:paraId="2E6A558D" w14:textId="77777777" w:rsidR="00871840" w:rsidRPr="007C15F5" w:rsidRDefault="00871840" w:rsidP="00871840">
      <w:pPr>
        <w:tabs>
          <w:tab w:val="left" w:pos="5529"/>
        </w:tabs>
        <w:spacing w:after="720"/>
        <w:ind w:left="3402"/>
      </w:pPr>
      <w:r w:rsidRPr="007C15F5">
        <w:t>56°00'S</w:t>
      </w:r>
      <w:r w:rsidRPr="007C15F5">
        <w:tab/>
        <w:t>73°00'E.</w:t>
      </w:r>
    </w:p>
    <w:p w14:paraId="4060C6C8" w14:textId="77777777" w:rsidR="00293928" w:rsidRPr="00CC39F5" w:rsidRDefault="00293928" w:rsidP="00CC39F5"/>
    <w:sectPr w:rsidR="00293928" w:rsidRPr="00CC39F5" w:rsidSect="009818FB">
      <w:headerReference w:type="even" r:id="rId8"/>
      <w:headerReference w:type="default" r:id="rId9"/>
      <w:footnotePr>
        <w:numRestart w:val="eachSect"/>
      </w:footnotePr>
      <w:pgSz w:w="11900" w:h="16840" w:code="9"/>
      <w:pgMar w:top="1559" w:right="1418" w:bottom="1559" w:left="1418" w:header="992" w:footer="992"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127CEE" w14:textId="77777777" w:rsidR="00CF5565" w:rsidRDefault="00CF5565">
      <w:r>
        <w:separator/>
      </w:r>
    </w:p>
  </w:endnote>
  <w:endnote w:type="continuationSeparator" w:id="0">
    <w:p w14:paraId="749CE27A" w14:textId="77777777" w:rsidR="00CF5565" w:rsidRDefault="00CF55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alatino">
    <w:altName w:val="Book Antiqua"/>
    <w:charset w:val="00"/>
    <w:family w:val="auto"/>
    <w:pitch w:val="variable"/>
    <w:sig w:usb0="A00002FF" w:usb1="7800205A" w:usb2="14600000" w:usb3="00000000" w:csb0="00000193"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altName w:val="Cambria"/>
    <w:panose1 w:val="02040503050406030204"/>
    <w:charset w:val="00"/>
    <w:family w:val="roman"/>
    <w:pitch w:val="variable"/>
    <w:sig w:usb0="E00006FF" w:usb1="420024FF" w:usb2="02000000" w:usb3="00000000" w:csb0="0000019F" w:csb1="00000000"/>
  </w:font>
  <w:font w:name="Vrinda">
    <w:panose1 w:val="00000400000000000000"/>
    <w:charset w:val="00"/>
    <w:family w:val="swiss"/>
    <w:pitch w:val="variable"/>
    <w:sig w:usb0="00010003" w:usb1="00000000" w:usb2="00000000" w:usb3="00000000" w:csb0="00000001" w:csb1="00000000"/>
  </w:font>
  <w:font w:name="Calibri">
    <w:panose1 w:val="020F0502020204030204"/>
    <w:charset w:val="00"/>
    <w:family w:val="swiss"/>
    <w:pitch w:val="variable"/>
    <w:sig w:usb0="E1002AFF" w:usb1="4000ACF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BF77E4" w14:textId="77777777" w:rsidR="00CF5565" w:rsidRDefault="00CF5565">
      <w:r>
        <w:separator/>
      </w:r>
    </w:p>
  </w:footnote>
  <w:footnote w:type="continuationSeparator" w:id="0">
    <w:p w14:paraId="2563B961" w14:textId="77777777" w:rsidR="00CF5565" w:rsidRDefault="00CF55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9FFA7" w14:textId="77777777" w:rsidR="00871840" w:rsidRDefault="00871840" w:rsidP="00871840">
    <w:pPr>
      <w:pStyle w:val="evenheader"/>
    </w:pPr>
    <w:r>
      <w:t>41-06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999A63" w14:textId="39C082C1" w:rsidR="00871840" w:rsidRDefault="00871840" w:rsidP="00871840">
    <w:pPr>
      <w:pStyle w:val="oddheader"/>
    </w:pPr>
    <w:r>
      <w:t>41-06</w:t>
    </w:r>
  </w:p>
  <w:p w14:paraId="2964E6EE" w14:textId="0AA335AC" w:rsidR="009818FB" w:rsidRDefault="004D3F3A" w:rsidP="00871840">
    <w:pPr>
      <w:pStyle w:val="oddheader"/>
    </w:pPr>
    <w:r>
      <w:t>V</w:t>
    </w:r>
    <w:ins w:id="42" w:author="Keith Reid" w:date="2018-10-30T12:01:00Z">
      <w:r>
        <w:t>1</w:t>
      </w:r>
    </w:ins>
    <w:del w:id="43" w:author="Keith Reid" w:date="2018-10-30T12:01:00Z">
      <w:r w:rsidR="009818FB" w:rsidDel="004D3F3A">
        <w:delText>0</w:delText>
      </w:r>
    </w:del>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C9E090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BE45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C96EF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A92AC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FE4199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22B4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D96AE7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C28C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DCF3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90234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DC52DF"/>
    <w:multiLevelType w:val="singleLevel"/>
    <w:tmpl w:val="F9E8CADA"/>
    <w:lvl w:ilvl="0">
      <w:start w:val="1"/>
      <w:numFmt w:val="decimal"/>
      <w:lvlText w:val="%1"/>
      <w:lvlJc w:val="left"/>
      <w:pPr>
        <w:tabs>
          <w:tab w:val="num" w:pos="921"/>
        </w:tabs>
        <w:ind w:left="921" w:hanging="360"/>
      </w:pPr>
      <w:rPr>
        <w:rFonts w:hint="default"/>
        <w:sz w:val="14"/>
      </w:rPr>
    </w:lvl>
  </w:abstractNum>
  <w:abstractNum w:abstractNumId="11" w15:restartNumberingAfterBreak="0">
    <w:nsid w:val="107A5A2D"/>
    <w:multiLevelType w:val="hybridMultilevel"/>
    <w:tmpl w:val="D4E055BC"/>
    <w:lvl w:ilvl="0" w:tplc="3E2224B0">
      <w:start w:val="3"/>
      <w:numFmt w:val="decimal"/>
      <w:lvlText w:val="%1."/>
      <w:lvlJc w:val="left"/>
      <w:pPr>
        <w:tabs>
          <w:tab w:val="num" w:pos="360"/>
        </w:tabs>
        <w:ind w:left="360" w:hanging="360"/>
      </w:pPr>
      <w:rPr>
        <w:rFonts w:ascii="Times New Roman" w:hAnsi="Times New Roman" w:hint="default"/>
        <w:color w:val="00000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3CF02F9A">
      <w:start w:val="5"/>
      <w:numFmt w:val="decimal"/>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1DA333FC"/>
    <w:multiLevelType w:val="hybridMultilevel"/>
    <w:tmpl w:val="F60E10EC"/>
    <w:lvl w:ilvl="0" w:tplc="3280B9F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1FAB1CED"/>
    <w:multiLevelType w:val="hybridMultilevel"/>
    <w:tmpl w:val="0A5CBDEC"/>
    <w:lvl w:ilvl="0" w:tplc="7E366592">
      <w:start w:val="1"/>
      <w:numFmt w:val="lowerRoman"/>
      <w:lvlText w:val="(%1)"/>
      <w:lvlJc w:val="left"/>
      <w:pPr>
        <w:tabs>
          <w:tab w:val="num" w:pos="1440"/>
        </w:tabs>
        <w:ind w:left="1440" w:hanging="720"/>
      </w:pPr>
      <w:rPr>
        <w:rFonts w:hint="default"/>
        <w:b w:val="0"/>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40085C"/>
    <w:multiLevelType w:val="singleLevel"/>
    <w:tmpl w:val="E886F69A"/>
    <w:lvl w:ilvl="0">
      <w:start w:val="1"/>
      <w:numFmt w:val="decimal"/>
      <w:lvlText w:val="%1"/>
      <w:lvlJc w:val="left"/>
      <w:pPr>
        <w:tabs>
          <w:tab w:val="num" w:pos="359"/>
        </w:tabs>
        <w:ind w:left="359" w:hanging="360"/>
      </w:pPr>
      <w:rPr>
        <w:rFonts w:hint="default"/>
        <w:sz w:val="14"/>
      </w:rPr>
    </w:lvl>
  </w:abstractNum>
  <w:abstractNum w:abstractNumId="15" w15:restartNumberingAfterBreak="0">
    <w:nsid w:val="2BE81DE2"/>
    <w:multiLevelType w:val="hybridMultilevel"/>
    <w:tmpl w:val="6888A62A"/>
    <w:lvl w:ilvl="0" w:tplc="D0BEC8CA">
      <w:start w:val="6"/>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BF7553C"/>
    <w:multiLevelType w:val="singleLevel"/>
    <w:tmpl w:val="4E72BD8C"/>
    <w:lvl w:ilvl="0">
      <w:start w:val="1"/>
      <w:numFmt w:val="decimal"/>
      <w:lvlText w:val="%1"/>
      <w:lvlJc w:val="left"/>
      <w:pPr>
        <w:tabs>
          <w:tab w:val="num" w:pos="921"/>
        </w:tabs>
        <w:ind w:left="921" w:hanging="360"/>
      </w:pPr>
      <w:rPr>
        <w:rFonts w:hint="default"/>
        <w:sz w:val="14"/>
      </w:rPr>
    </w:lvl>
  </w:abstractNum>
  <w:abstractNum w:abstractNumId="17" w15:restartNumberingAfterBreak="0">
    <w:nsid w:val="2CC70969"/>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18" w15:restartNumberingAfterBreak="0">
    <w:nsid w:val="2D902932"/>
    <w:multiLevelType w:val="singleLevel"/>
    <w:tmpl w:val="6162710A"/>
    <w:lvl w:ilvl="0">
      <w:start w:val="2"/>
      <w:numFmt w:val="decimal"/>
      <w:lvlText w:val="%1."/>
      <w:lvlJc w:val="left"/>
      <w:pPr>
        <w:tabs>
          <w:tab w:val="num" w:pos="555"/>
        </w:tabs>
        <w:ind w:left="555" w:hanging="555"/>
      </w:pPr>
      <w:rPr>
        <w:rFonts w:hint="default"/>
      </w:rPr>
    </w:lvl>
  </w:abstractNum>
  <w:abstractNum w:abstractNumId="19" w15:restartNumberingAfterBreak="0">
    <w:nsid w:val="2F3A73D8"/>
    <w:multiLevelType w:val="singleLevel"/>
    <w:tmpl w:val="E12A9822"/>
    <w:lvl w:ilvl="0">
      <w:start w:val="4"/>
      <w:numFmt w:val="decimal"/>
      <w:lvlText w:val="%1."/>
      <w:lvlJc w:val="left"/>
      <w:pPr>
        <w:tabs>
          <w:tab w:val="num" w:pos="555"/>
        </w:tabs>
        <w:ind w:left="555" w:hanging="555"/>
      </w:pPr>
      <w:rPr>
        <w:rFonts w:hint="default"/>
      </w:rPr>
    </w:lvl>
  </w:abstractNum>
  <w:abstractNum w:abstractNumId="20" w15:restartNumberingAfterBreak="0">
    <w:nsid w:val="2F3F408A"/>
    <w:multiLevelType w:val="hybridMultilevel"/>
    <w:tmpl w:val="49C69F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8BF34AA"/>
    <w:multiLevelType w:val="hybridMultilevel"/>
    <w:tmpl w:val="471EBECC"/>
    <w:lvl w:ilvl="0" w:tplc="D674CE2C">
      <w:start w:val="1"/>
      <w:numFmt w:val="decimal"/>
      <w:lvlText w:val="%1."/>
      <w:lvlJc w:val="left"/>
      <w:pPr>
        <w:tabs>
          <w:tab w:val="num" w:pos="1080"/>
        </w:tabs>
        <w:ind w:left="1080" w:hanging="720"/>
      </w:pPr>
      <w:rPr>
        <w:rFonts w:hint="default"/>
      </w:rPr>
    </w:lvl>
    <w:lvl w:ilvl="1" w:tplc="252EE0A8">
      <w:start w:val="1"/>
      <w:numFmt w:val="bullet"/>
      <w:lvlText w:val="-"/>
      <w:lvlJc w:val="left"/>
      <w:pPr>
        <w:tabs>
          <w:tab w:val="num" w:pos="1440"/>
        </w:tabs>
        <w:ind w:left="1440" w:hanging="360"/>
      </w:pPr>
      <w:rPr>
        <w:rFonts w:ascii="Times New Roman" w:eastAsia="Times New Roman" w:hAnsi="Times New Roman" w:cs="Times New Roman"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2ED3202"/>
    <w:multiLevelType w:val="hybridMultilevel"/>
    <w:tmpl w:val="8B082572"/>
    <w:lvl w:ilvl="0" w:tplc="886E523E">
      <w:start w:val="5"/>
      <w:numFmt w:val="decimal"/>
      <w:lvlText w:val="%1."/>
      <w:lvlJc w:val="left"/>
      <w:pPr>
        <w:tabs>
          <w:tab w:val="num" w:pos="360"/>
        </w:tabs>
        <w:ind w:left="360" w:hanging="360"/>
      </w:pPr>
      <w:rPr>
        <w:rFonts w:ascii="Times New Roman" w:hAnsi="Times New Roman"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69F13D5"/>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24" w15:restartNumberingAfterBreak="0">
    <w:nsid w:val="4CAC1523"/>
    <w:multiLevelType w:val="singleLevel"/>
    <w:tmpl w:val="F4ECA842"/>
    <w:lvl w:ilvl="0">
      <w:start w:val="1"/>
      <w:numFmt w:val="decimal"/>
      <w:lvlText w:val="%1"/>
      <w:lvlJc w:val="left"/>
      <w:pPr>
        <w:tabs>
          <w:tab w:val="num" w:pos="567"/>
        </w:tabs>
        <w:ind w:left="0" w:firstLine="0"/>
      </w:pPr>
    </w:lvl>
  </w:abstractNum>
  <w:abstractNum w:abstractNumId="25" w15:restartNumberingAfterBreak="0">
    <w:nsid w:val="4E695459"/>
    <w:multiLevelType w:val="singleLevel"/>
    <w:tmpl w:val="4498031A"/>
    <w:lvl w:ilvl="0">
      <w:start w:val="7"/>
      <w:numFmt w:val="decimal"/>
      <w:lvlText w:val="%1."/>
      <w:lvlJc w:val="left"/>
      <w:pPr>
        <w:tabs>
          <w:tab w:val="num" w:pos="555"/>
        </w:tabs>
        <w:ind w:left="555" w:hanging="555"/>
      </w:pPr>
      <w:rPr>
        <w:rFonts w:hint="default"/>
      </w:rPr>
    </w:lvl>
  </w:abstractNum>
  <w:abstractNum w:abstractNumId="26" w15:restartNumberingAfterBreak="0">
    <w:nsid w:val="50A20BE8"/>
    <w:multiLevelType w:val="singleLevel"/>
    <w:tmpl w:val="EF6E0342"/>
    <w:lvl w:ilvl="0">
      <w:start w:val="1"/>
      <w:numFmt w:val="decimal"/>
      <w:lvlText w:val="%1"/>
      <w:lvlJc w:val="left"/>
      <w:pPr>
        <w:tabs>
          <w:tab w:val="num" w:pos="921"/>
        </w:tabs>
        <w:ind w:left="921" w:hanging="360"/>
      </w:pPr>
      <w:rPr>
        <w:rFonts w:hint="default"/>
        <w:sz w:val="14"/>
      </w:rPr>
    </w:lvl>
  </w:abstractNum>
  <w:abstractNum w:abstractNumId="27" w15:restartNumberingAfterBreak="0">
    <w:nsid w:val="551A0ECB"/>
    <w:multiLevelType w:val="hybridMultilevel"/>
    <w:tmpl w:val="915E2512"/>
    <w:lvl w:ilvl="0" w:tplc="98CEA5C0">
      <w:start w:val="4"/>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8" w15:restartNumberingAfterBreak="0">
    <w:nsid w:val="5D8F133E"/>
    <w:multiLevelType w:val="hybridMultilevel"/>
    <w:tmpl w:val="37DE9DBC"/>
    <w:lvl w:ilvl="0" w:tplc="9540665C">
      <w:start w:val="1"/>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9" w15:restartNumberingAfterBreak="0">
    <w:nsid w:val="61071E0E"/>
    <w:multiLevelType w:val="singleLevel"/>
    <w:tmpl w:val="6ADA92C6"/>
    <w:lvl w:ilvl="0">
      <w:start w:val="9"/>
      <w:numFmt w:val="decimal"/>
      <w:lvlText w:val="%1."/>
      <w:lvlJc w:val="left"/>
      <w:pPr>
        <w:tabs>
          <w:tab w:val="num" w:pos="555"/>
        </w:tabs>
        <w:ind w:left="555" w:hanging="555"/>
      </w:pPr>
      <w:rPr>
        <w:rFonts w:hint="default"/>
      </w:rPr>
    </w:lvl>
  </w:abstractNum>
  <w:abstractNum w:abstractNumId="30" w15:restartNumberingAfterBreak="0">
    <w:nsid w:val="6B655A46"/>
    <w:multiLevelType w:val="singleLevel"/>
    <w:tmpl w:val="ED80D35A"/>
    <w:lvl w:ilvl="0">
      <w:start w:val="2"/>
      <w:numFmt w:val="decimal"/>
      <w:lvlText w:val="%1"/>
      <w:lvlJc w:val="left"/>
      <w:pPr>
        <w:tabs>
          <w:tab w:val="num" w:pos="360"/>
        </w:tabs>
        <w:ind w:left="360" w:hanging="360"/>
      </w:pPr>
      <w:rPr>
        <w:rFonts w:hint="default"/>
        <w:sz w:val="14"/>
      </w:rPr>
    </w:lvl>
  </w:abstractNum>
  <w:abstractNum w:abstractNumId="31" w15:restartNumberingAfterBreak="0">
    <w:nsid w:val="787159FE"/>
    <w:multiLevelType w:val="singleLevel"/>
    <w:tmpl w:val="4A0874F0"/>
    <w:lvl w:ilvl="0">
      <w:start w:val="1"/>
      <w:numFmt w:val="decimal"/>
      <w:lvlText w:val="%1"/>
      <w:lvlJc w:val="left"/>
      <w:pPr>
        <w:tabs>
          <w:tab w:val="num" w:pos="359"/>
        </w:tabs>
        <w:ind w:left="359" w:hanging="360"/>
      </w:pPr>
      <w:rPr>
        <w:rFonts w:hint="default"/>
        <w:sz w:val="14"/>
      </w:rPr>
    </w:lvl>
  </w:abstractNum>
  <w:abstractNum w:abstractNumId="32" w15:restartNumberingAfterBreak="0">
    <w:nsid w:val="7B401FD6"/>
    <w:multiLevelType w:val="hybridMultilevel"/>
    <w:tmpl w:val="BBD092B8"/>
    <w:lvl w:ilvl="0" w:tplc="846808E0">
      <w:start w:val="1"/>
      <w:numFmt w:val="lowerRoman"/>
      <w:lvlText w:val="(%1)"/>
      <w:lvlJc w:val="left"/>
      <w:pPr>
        <w:tabs>
          <w:tab w:val="num" w:pos="1290"/>
        </w:tabs>
        <w:ind w:left="1290" w:hanging="72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3" w15:restartNumberingAfterBreak="0">
    <w:nsid w:val="7CDB327E"/>
    <w:multiLevelType w:val="hybridMultilevel"/>
    <w:tmpl w:val="E80CB900"/>
    <w:lvl w:ilvl="0" w:tplc="8C94A712">
      <w:start w:val="2"/>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7F1354D2"/>
    <w:multiLevelType w:val="hybridMultilevel"/>
    <w:tmpl w:val="04E62CA2"/>
    <w:lvl w:ilvl="0" w:tplc="B9BC086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19"/>
  </w:num>
  <w:num w:numId="13">
    <w:abstractNumId w:val="26"/>
  </w:num>
  <w:num w:numId="14">
    <w:abstractNumId w:val="16"/>
  </w:num>
  <w:num w:numId="15">
    <w:abstractNumId w:val="10"/>
  </w:num>
  <w:num w:numId="16">
    <w:abstractNumId w:val="25"/>
  </w:num>
  <w:num w:numId="17">
    <w:abstractNumId w:val="18"/>
  </w:num>
  <w:num w:numId="18">
    <w:abstractNumId w:val="31"/>
  </w:num>
  <w:num w:numId="19">
    <w:abstractNumId w:val="30"/>
  </w:num>
  <w:num w:numId="20">
    <w:abstractNumId w:val="14"/>
  </w:num>
  <w:num w:numId="21">
    <w:abstractNumId w:val="17"/>
  </w:num>
  <w:num w:numId="22">
    <w:abstractNumId w:val="23"/>
  </w:num>
  <w:num w:numId="23">
    <w:abstractNumId w:val="32"/>
  </w:num>
  <w:num w:numId="24">
    <w:abstractNumId w:val="21"/>
  </w:num>
  <w:num w:numId="25">
    <w:abstractNumId w:val="15"/>
  </w:num>
  <w:num w:numId="26">
    <w:abstractNumId w:val="12"/>
  </w:num>
  <w:num w:numId="27">
    <w:abstractNumId w:val="13"/>
  </w:num>
  <w:num w:numId="28">
    <w:abstractNumId w:val="11"/>
  </w:num>
  <w:num w:numId="29">
    <w:abstractNumId w:val="22"/>
  </w:num>
  <w:num w:numId="30">
    <w:abstractNumId w:val="28"/>
  </w:num>
  <w:num w:numId="31">
    <w:abstractNumId w:val="27"/>
  </w:num>
  <w:num w:numId="32">
    <w:abstractNumId w:val="24"/>
  </w:num>
  <w:num w:numId="33">
    <w:abstractNumId w:val="33"/>
  </w:num>
  <w:num w:numId="34">
    <w:abstractNumId w:val="34"/>
  </w:num>
  <w:num w:numId="35">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Ingrid Slicer">
    <w15:presenceInfo w15:providerId="AD" w15:userId="S-1-5-21-789336058-879983540-1801674531-6709"/>
  </w15:person>
  <w15:person w15:author="Keith Reid">
    <w15:presenceInfo w15:providerId="AD" w15:userId="S-1-5-21-789336058-879983540-1801674531-7036"/>
  </w15:person>
  <w15:person w15:author="Doro Forck">
    <w15:presenceInfo w15:providerId="AD" w15:userId="S-1-5-21-789336058-879983540-1801674531-12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28673">
      <o:colormru v:ext="edit" colors="#e4e4e4,#ddd,silver,#b9b9b9"/>
    </o:shapedefaults>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1840"/>
    <w:rsid w:val="00003392"/>
    <w:rsid w:val="00004F5C"/>
    <w:rsid w:val="0001722C"/>
    <w:rsid w:val="00037BD2"/>
    <w:rsid w:val="000479CA"/>
    <w:rsid w:val="00056BC5"/>
    <w:rsid w:val="000573D8"/>
    <w:rsid w:val="00060309"/>
    <w:rsid w:val="000661FD"/>
    <w:rsid w:val="00066AB7"/>
    <w:rsid w:val="00080A49"/>
    <w:rsid w:val="00093133"/>
    <w:rsid w:val="000975BB"/>
    <w:rsid w:val="000A1872"/>
    <w:rsid w:val="000A67EA"/>
    <w:rsid w:val="000B4AC5"/>
    <w:rsid w:val="000B51C3"/>
    <w:rsid w:val="000C3D02"/>
    <w:rsid w:val="000C4A03"/>
    <w:rsid w:val="000D5941"/>
    <w:rsid w:val="000D626F"/>
    <w:rsid w:val="000E05ED"/>
    <w:rsid w:val="000F0BF9"/>
    <w:rsid w:val="000F7404"/>
    <w:rsid w:val="001056D8"/>
    <w:rsid w:val="00114F3D"/>
    <w:rsid w:val="00115B5B"/>
    <w:rsid w:val="001326D6"/>
    <w:rsid w:val="00134425"/>
    <w:rsid w:val="00155181"/>
    <w:rsid w:val="00155C56"/>
    <w:rsid w:val="001655D3"/>
    <w:rsid w:val="001657DA"/>
    <w:rsid w:val="00170E3D"/>
    <w:rsid w:val="0018501F"/>
    <w:rsid w:val="0019362F"/>
    <w:rsid w:val="001B5A90"/>
    <w:rsid w:val="001C00E6"/>
    <w:rsid w:val="001C2583"/>
    <w:rsid w:val="001D27F7"/>
    <w:rsid w:val="001F3DC8"/>
    <w:rsid w:val="00201EB9"/>
    <w:rsid w:val="00205903"/>
    <w:rsid w:val="00214397"/>
    <w:rsid w:val="0021667A"/>
    <w:rsid w:val="002176F2"/>
    <w:rsid w:val="00222E2E"/>
    <w:rsid w:val="0022678A"/>
    <w:rsid w:val="0023288F"/>
    <w:rsid w:val="00240817"/>
    <w:rsid w:val="00242BB1"/>
    <w:rsid w:val="00243D23"/>
    <w:rsid w:val="0026596F"/>
    <w:rsid w:val="00265ED0"/>
    <w:rsid w:val="00276DC0"/>
    <w:rsid w:val="00285BBB"/>
    <w:rsid w:val="00290416"/>
    <w:rsid w:val="00293928"/>
    <w:rsid w:val="002A55DA"/>
    <w:rsid w:val="002B13B1"/>
    <w:rsid w:val="002C48C3"/>
    <w:rsid w:val="002E3416"/>
    <w:rsid w:val="003003F8"/>
    <w:rsid w:val="00302BA1"/>
    <w:rsid w:val="00312138"/>
    <w:rsid w:val="00316BF6"/>
    <w:rsid w:val="0033097C"/>
    <w:rsid w:val="00331BA1"/>
    <w:rsid w:val="003367E9"/>
    <w:rsid w:val="00346298"/>
    <w:rsid w:val="00346FCD"/>
    <w:rsid w:val="0035275E"/>
    <w:rsid w:val="00354CC4"/>
    <w:rsid w:val="00366DB9"/>
    <w:rsid w:val="00373D49"/>
    <w:rsid w:val="0037602C"/>
    <w:rsid w:val="00390AEF"/>
    <w:rsid w:val="00393B9E"/>
    <w:rsid w:val="003A18B9"/>
    <w:rsid w:val="003A5FF0"/>
    <w:rsid w:val="003B3FC7"/>
    <w:rsid w:val="003B7DA5"/>
    <w:rsid w:val="003C26A7"/>
    <w:rsid w:val="003C3991"/>
    <w:rsid w:val="003D1A78"/>
    <w:rsid w:val="003E1CD4"/>
    <w:rsid w:val="003F0399"/>
    <w:rsid w:val="003F0472"/>
    <w:rsid w:val="003F7B44"/>
    <w:rsid w:val="0040110C"/>
    <w:rsid w:val="00403AB2"/>
    <w:rsid w:val="00404119"/>
    <w:rsid w:val="0040537F"/>
    <w:rsid w:val="00412E2C"/>
    <w:rsid w:val="0043188C"/>
    <w:rsid w:val="00432BBC"/>
    <w:rsid w:val="0043580F"/>
    <w:rsid w:val="00440167"/>
    <w:rsid w:val="00441BE2"/>
    <w:rsid w:val="00441CA0"/>
    <w:rsid w:val="00445329"/>
    <w:rsid w:val="00454D6B"/>
    <w:rsid w:val="00454D7A"/>
    <w:rsid w:val="00461B05"/>
    <w:rsid w:val="004722D0"/>
    <w:rsid w:val="00477878"/>
    <w:rsid w:val="0048504F"/>
    <w:rsid w:val="00491068"/>
    <w:rsid w:val="00495DA0"/>
    <w:rsid w:val="004976A5"/>
    <w:rsid w:val="00497C1A"/>
    <w:rsid w:val="004A4715"/>
    <w:rsid w:val="004C4EC1"/>
    <w:rsid w:val="004C6ACC"/>
    <w:rsid w:val="004D3F3A"/>
    <w:rsid w:val="00500CEE"/>
    <w:rsid w:val="0050409D"/>
    <w:rsid w:val="00504703"/>
    <w:rsid w:val="00507A51"/>
    <w:rsid w:val="00516354"/>
    <w:rsid w:val="005456C8"/>
    <w:rsid w:val="00546024"/>
    <w:rsid w:val="00554073"/>
    <w:rsid w:val="00560C36"/>
    <w:rsid w:val="00581D53"/>
    <w:rsid w:val="0058281A"/>
    <w:rsid w:val="00583BFB"/>
    <w:rsid w:val="005840A9"/>
    <w:rsid w:val="005844DB"/>
    <w:rsid w:val="00585A30"/>
    <w:rsid w:val="00590255"/>
    <w:rsid w:val="00590644"/>
    <w:rsid w:val="005A02AB"/>
    <w:rsid w:val="005A444A"/>
    <w:rsid w:val="005A5DA2"/>
    <w:rsid w:val="005B04A6"/>
    <w:rsid w:val="005B23FE"/>
    <w:rsid w:val="005C1F61"/>
    <w:rsid w:val="005C3F8D"/>
    <w:rsid w:val="005C7C5F"/>
    <w:rsid w:val="005D5CD9"/>
    <w:rsid w:val="006019EE"/>
    <w:rsid w:val="006026A1"/>
    <w:rsid w:val="00605CD9"/>
    <w:rsid w:val="0060642C"/>
    <w:rsid w:val="00614BE2"/>
    <w:rsid w:val="00621841"/>
    <w:rsid w:val="00625F1E"/>
    <w:rsid w:val="00634821"/>
    <w:rsid w:val="00643F4D"/>
    <w:rsid w:val="00645A6E"/>
    <w:rsid w:val="00671793"/>
    <w:rsid w:val="00677C74"/>
    <w:rsid w:val="00681DC3"/>
    <w:rsid w:val="006837FD"/>
    <w:rsid w:val="00694334"/>
    <w:rsid w:val="006A1BD3"/>
    <w:rsid w:val="006A2952"/>
    <w:rsid w:val="006A2A66"/>
    <w:rsid w:val="006A6AA2"/>
    <w:rsid w:val="006A7540"/>
    <w:rsid w:val="006D2FA7"/>
    <w:rsid w:val="006E316B"/>
    <w:rsid w:val="00713D8A"/>
    <w:rsid w:val="007178D2"/>
    <w:rsid w:val="00725851"/>
    <w:rsid w:val="00733077"/>
    <w:rsid w:val="00733943"/>
    <w:rsid w:val="00734313"/>
    <w:rsid w:val="00741009"/>
    <w:rsid w:val="0074478C"/>
    <w:rsid w:val="0077140B"/>
    <w:rsid w:val="00783C8E"/>
    <w:rsid w:val="00797ECB"/>
    <w:rsid w:val="007A457A"/>
    <w:rsid w:val="007A6AC5"/>
    <w:rsid w:val="007B07B2"/>
    <w:rsid w:val="007B35EB"/>
    <w:rsid w:val="007B562A"/>
    <w:rsid w:val="007F6DC0"/>
    <w:rsid w:val="007F7528"/>
    <w:rsid w:val="008013AE"/>
    <w:rsid w:val="008165AC"/>
    <w:rsid w:val="008177D3"/>
    <w:rsid w:val="00817AB0"/>
    <w:rsid w:val="0082083D"/>
    <w:rsid w:val="00830965"/>
    <w:rsid w:val="00830B50"/>
    <w:rsid w:val="008350C8"/>
    <w:rsid w:val="00871840"/>
    <w:rsid w:val="00872317"/>
    <w:rsid w:val="00875386"/>
    <w:rsid w:val="008778F9"/>
    <w:rsid w:val="008834F8"/>
    <w:rsid w:val="008850B4"/>
    <w:rsid w:val="008B07C9"/>
    <w:rsid w:val="008B415E"/>
    <w:rsid w:val="008D52D3"/>
    <w:rsid w:val="008D55A0"/>
    <w:rsid w:val="008E7591"/>
    <w:rsid w:val="00910A8C"/>
    <w:rsid w:val="00916059"/>
    <w:rsid w:val="00917458"/>
    <w:rsid w:val="00920A43"/>
    <w:rsid w:val="00930FA7"/>
    <w:rsid w:val="009319D6"/>
    <w:rsid w:val="0093261B"/>
    <w:rsid w:val="00933AB7"/>
    <w:rsid w:val="0094614E"/>
    <w:rsid w:val="009518B0"/>
    <w:rsid w:val="0097121C"/>
    <w:rsid w:val="00971375"/>
    <w:rsid w:val="009818FB"/>
    <w:rsid w:val="00981E0B"/>
    <w:rsid w:val="0098365B"/>
    <w:rsid w:val="00984C67"/>
    <w:rsid w:val="009860E5"/>
    <w:rsid w:val="00994F0C"/>
    <w:rsid w:val="00996C55"/>
    <w:rsid w:val="009A6941"/>
    <w:rsid w:val="009B4669"/>
    <w:rsid w:val="009B7118"/>
    <w:rsid w:val="009C0EC7"/>
    <w:rsid w:val="009C1A0F"/>
    <w:rsid w:val="009D4AC8"/>
    <w:rsid w:val="009E6510"/>
    <w:rsid w:val="009F6452"/>
    <w:rsid w:val="00A073DF"/>
    <w:rsid w:val="00A12048"/>
    <w:rsid w:val="00A22F54"/>
    <w:rsid w:val="00A263D8"/>
    <w:rsid w:val="00A341CA"/>
    <w:rsid w:val="00A36B31"/>
    <w:rsid w:val="00A377F2"/>
    <w:rsid w:val="00A474CD"/>
    <w:rsid w:val="00A56E7B"/>
    <w:rsid w:val="00A60393"/>
    <w:rsid w:val="00A7242D"/>
    <w:rsid w:val="00A72A2A"/>
    <w:rsid w:val="00A8038A"/>
    <w:rsid w:val="00A86EDB"/>
    <w:rsid w:val="00AA0088"/>
    <w:rsid w:val="00AA33E9"/>
    <w:rsid w:val="00AB234D"/>
    <w:rsid w:val="00AB3E8C"/>
    <w:rsid w:val="00AB73D0"/>
    <w:rsid w:val="00AC4D3A"/>
    <w:rsid w:val="00AD04A5"/>
    <w:rsid w:val="00AF76A0"/>
    <w:rsid w:val="00B0045F"/>
    <w:rsid w:val="00B01192"/>
    <w:rsid w:val="00B04AF7"/>
    <w:rsid w:val="00B05474"/>
    <w:rsid w:val="00B1169C"/>
    <w:rsid w:val="00B22A80"/>
    <w:rsid w:val="00B24522"/>
    <w:rsid w:val="00B25995"/>
    <w:rsid w:val="00B347AA"/>
    <w:rsid w:val="00B40DB7"/>
    <w:rsid w:val="00B736D6"/>
    <w:rsid w:val="00B738C5"/>
    <w:rsid w:val="00B90C87"/>
    <w:rsid w:val="00BA04BA"/>
    <w:rsid w:val="00BA450C"/>
    <w:rsid w:val="00BB28EA"/>
    <w:rsid w:val="00BD1298"/>
    <w:rsid w:val="00BD257F"/>
    <w:rsid w:val="00BD3E51"/>
    <w:rsid w:val="00BE33AB"/>
    <w:rsid w:val="00C002BA"/>
    <w:rsid w:val="00C06115"/>
    <w:rsid w:val="00C07CA7"/>
    <w:rsid w:val="00C15F16"/>
    <w:rsid w:val="00C16E50"/>
    <w:rsid w:val="00C22098"/>
    <w:rsid w:val="00C35C40"/>
    <w:rsid w:val="00C36C0D"/>
    <w:rsid w:val="00C37F3D"/>
    <w:rsid w:val="00C5014E"/>
    <w:rsid w:val="00C7150E"/>
    <w:rsid w:val="00C87975"/>
    <w:rsid w:val="00C97620"/>
    <w:rsid w:val="00CA5C48"/>
    <w:rsid w:val="00CA7278"/>
    <w:rsid w:val="00CB0F7C"/>
    <w:rsid w:val="00CB591C"/>
    <w:rsid w:val="00CC011E"/>
    <w:rsid w:val="00CC27D2"/>
    <w:rsid w:val="00CC39F5"/>
    <w:rsid w:val="00CC426D"/>
    <w:rsid w:val="00CC5D8A"/>
    <w:rsid w:val="00CC7D29"/>
    <w:rsid w:val="00CE0217"/>
    <w:rsid w:val="00CE0C2B"/>
    <w:rsid w:val="00CE1A5E"/>
    <w:rsid w:val="00CE3143"/>
    <w:rsid w:val="00CF2351"/>
    <w:rsid w:val="00CF3BB0"/>
    <w:rsid w:val="00CF5565"/>
    <w:rsid w:val="00CF7698"/>
    <w:rsid w:val="00D339A3"/>
    <w:rsid w:val="00D36AE8"/>
    <w:rsid w:val="00D4023B"/>
    <w:rsid w:val="00D43547"/>
    <w:rsid w:val="00D552C0"/>
    <w:rsid w:val="00D5710F"/>
    <w:rsid w:val="00D6787C"/>
    <w:rsid w:val="00D8369F"/>
    <w:rsid w:val="00D90E1B"/>
    <w:rsid w:val="00D95BF9"/>
    <w:rsid w:val="00DB3658"/>
    <w:rsid w:val="00DB5074"/>
    <w:rsid w:val="00DB6B92"/>
    <w:rsid w:val="00DB6F2A"/>
    <w:rsid w:val="00DB6FC8"/>
    <w:rsid w:val="00DC1401"/>
    <w:rsid w:val="00DD1704"/>
    <w:rsid w:val="00DD4DB2"/>
    <w:rsid w:val="00DF04E2"/>
    <w:rsid w:val="00E1460E"/>
    <w:rsid w:val="00E306CE"/>
    <w:rsid w:val="00E34026"/>
    <w:rsid w:val="00E36A5B"/>
    <w:rsid w:val="00E545F3"/>
    <w:rsid w:val="00E63914"/>
    <w:rsid w:val="00E70990"/>
    <w:rsid w:val="00E755A7"/>
    <w:rsid w:val="00E8133A"/>
    <w:rsid w:val="00E81577"/>
    <w:rsid w:val="00EB7C92"/>
    <w:rsid w:val="00EC4BCA"/>
    <w:rsid w:val="00ED470D"/>
    <w:rsid w:val="00EE5EF9"/>
    <w:rsid w:val="00EE785C"/>
    <w:rsid w:val="00EF0107"/>
    <w:rsid w:val="00EF0EE7"/>
    <w:rsid w:val="00EF6E35"/>
    <w:rsid w:val="00EF71D4"/>
    <w:rsid w:val="00F16176"/>
    <w:rsid w:val="00F232A9"/>
    <w:rsid w:val="00F3539A"/>
    <w:rsid w:val="00F37C06"/>
    <w:rsid w:val="00F415BC"/>
    <w:rsid w:val="00F57579"/>
    <w:rsid w:val="00F619BA"/>
    <w:rsid w:val="00F66DFC"/>
    <w:rsid w:val="00F75F7B"/>
    <w:rsid w:val="00F77768"/>
    <w:rsid w:val="00F86663"/>
    <w:rsid w:val="00F92982"/>
    <w:rsid w:val="00FA0A26"/>
    <w:rsid w:val="00FA4144"/>
    <w:rsid w:val="00FB0269"/>
    <w:rsid w:val="00FB2CD6"/>
    <w:rsid w:val="00FC2FA3"/>
    <w:rsid w:val="00FC622E"/>
    <w:rsid w:val="00FC66B0"/>
    <w:rsid w:val="00FC71D7"/>
    <w:rsid w:val="00FD130A"/>
    <w:rsid w:val="00FD4232"/>
  </w:rsids>
  <m:mathPr>
    <m:mathFont m:val="Cambria Math"/>
    <m:brkBin m:val="before"/>
    <m:brkBinSub m:val="--"/>
    <m:smallFrac m:val="0"/>
    <m:dispDef/>
    <m:lMargin m:val="0"/>
    <m:rMargin m:val="0"/>
    <m:defJc m:val="centerGroup"/>
    <m:wrapIndent m:val="1440"/>
    <m:intLim m:val="subSup"/>
    <m:naryLim m:val="undOvr"/>
  </m:mathPr>
  <w:themeFontLang w:val="en-AU"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colormru v:ext="edit" colors="#e4e4e4,#ddd,silver,#b9b9b9"/>
    </o:shapedefaults>
    <o:shapelayout v:ext="edit">
      <o:idmap v:ext="edit" data="1"/>
    </o:shapelayout>
  </w:shapeDefaults>
  <w:decimalSymbol w:val="."/>
  <w:listSeparator w:val=","/>
  <w14:docId w14:val="62024E49"/>
  <w15:docId w15:val="{32CB192F-5A41-4A3D-B9B4-8E06264CB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aliases w:val="n"/>
    <w:qFormat/>
    <w:rsid w:val="00871840"/>
    <w:rPr>
      <w:sz w:val="24"/>
      <w:lang w:eastAsia="en-US"/>
    </w:rPr>
  </w:style>
  <w:style w:type="paragraph" w:styleId="Heading1">
    <w:name w:val="heading 1"/>
    <w:aliases w:val="h1"/>
    <w:basedOn w:val="Normal"/>
    <w:next w:val="paragraphtext"/>
    <w:qFormat/>
    <w:pPr>
      <w:keepNext/>
      <w:spacing w:before="480" w:after="240"/>
      <w:outlineLvl w:val="0"/>
    </w:pPr>
    <w:rPr>
      <w:rFonts w:cs="Arial"/>
      <w:bCs/>
      <w:szCs w:val="32"/>
    </w:rPr>
  </w:style>
  <w:style w:type="paragraph" w:styleId="Heading2">
    <w:name w:val="heading 2"/>
    <w:aliases w:val="h2"/>
    <w:basedOn w:val="Heading1"/>
    <w:next w:val="paragraphtextnumbered"/>
    <w:qFormat/>
    <w:pPr>
      <w:ind w:left="567"/>
      <w:outlineLvl w:val="1"/>
    </w:pPr>
    <w:rPr>
      <w:bCs w:val="0"/>
      <w:iCs/>
      <w:szCs w:val="28"/>
    </w:rPr>
  </w:style>
  <w:style w:type="paragraph" w:styleId="Heading3">
    <w:name w:val="heading 3"/>
    <w:aliases w:val="h3"/>
    <w:basedOn w:val="Heading2"/>
    <w:next w:val="paragraphtext"/>
    <w:qFormat/>
    <w:pPr>
      <w:ind w:left="709"/>
      <w:outlineLvl w:val="2"/>
    </w:pPr>
    <w:rPr>
      <w:bCs/>
      <w:szCs w:val="26"/>
    </w:rPr>
  </w:style>
  <w:style w:type="paragraph" w:styleId="Heading4">
    <w:name w:val="heading 4"/>
    <w:aliases w:val="h4"/>
    <w:basedOn w:val="Heading3"/>
    <w:next w:val="paragraphtext"/>
    <w:qFormat/>
    <w:pPr>
      <w:ind w:left="1418"/>
      <w:outlineLvl w:val="3"/>
    </w:pPr>
    <w:rPr>
      <w:bCs w:val="0"/>
      <w:szCs w:val="28"/>
    </w:rPr>
  </w:style>
  <w:style w:type="paragraph" w:styleId="Heading5">
    <w:name w:val="heading 5"/>
    <w:aliases w:val="h5"/>
    <w:basedOn w:val="Heading4"/>
    <w:next w:val="paragraphtext"/>
    <w:qFormat/>
    <w:pPr>
      <w:ind w:left="2126"/>
      <w:outlineLvl w:val="4"/>
    </w:pPr>
    <w:rPr>
      <w:bCs/>
      <w:iCs w:val="0"/>
      <w:szCs w:val="26"/>
    </w:rPr>
  </w:style>
  <w:style w:type="paragraph" w:styleId="Heading6">
    <w:name w:val="heading 6"/>
    <w:aliases w:val="h6"/>
    <w:basedOn w:val="Heading5"/>
    <w:next w:val="paragraphtext"/>
    <w:qFormat/>
    <w:pPr>
      <w:ind w:left="2835"/>
      <w:outlineLvl w:val="5"/>
    </w:pPr>
    <w:rPr>
      <w:bCs w:val="0"/>
      <w:szCs w:val="22"/>
    </w:rPr>
  </w:style>
  <w:style w:type="paragraph" w:styleId="Heading7">
    <w:name w:val="heading 7"/>
    <w:aliases w:val="h7"/>
    <w:basedOn w:val="Heading6"/>
    <w:next w:val="paragraphtext"/>
    <w:qFormat/>
    <w:pPr>
      <w:ind w:left="3544"/>
      <w:outlineLvl w:val="6"/>
    </w:pPr>
    <w:rPr>
      <w:szCs w:val="24"/>
    </w:rPr>
  </w:style>
  <w:style w:type="paragraph" w:styleId="Heading8">
    <w:name w:val="heading 8"/>
    <w:aliases w:val="h8"/>
    <w:basedOn w:val="Heading7"/>
    <w:next w:val="paragraphtext"/>
    <w:qFormat/>
    <w:pPr>
      <w:ind w:left="4253"/>
      <w:outlineLvl w:val="7"/>
    </w:pPr>
    <w:rPr>
      <w:iCs/>
    </w:rPr>
  </w:style>
  <w:style w:type="paragraph" w:styleId="Heading9">
    <w:name w:val="heading 9"/>
    <w:aliases w:val="h9"/>
    <w:basedOn w:val="Heading8"/>
    <w:next w:val="paragraphtext"/>
    <w:qFormat/>
    <w:pPr>
      <w:ind w:left="4961"/>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
    <w:name w:val="paragraph text"/>
    <w:aliases w:val="pt,p"/>
    <w:basedOn w:val="Normal"/>
    <w:link w:val="paragraphtextChar"/>
    <w:pPr>
      <w:spacing w:after="240"/>
      <w:jc w:val="both"/>
    </w:pPr>
  </w:style>
  <w:style w:type="paragraph" w:customStyle="1" w:styleId="paragraphtextnumbered">
    <w:name w:val="paragraph text numbered"/>
    <w:aliases w:val="ptn"/>
    <w:basedOn w:val="Normal"/>
    <w:link w:val="paragraphtextnumberedChar"/>
    <w:rsid w:val="00830965"/>
    <w:pPr>
      <w:spacing w:after="240"/>
      <w:ind w:left="567" w:hanging="567"/>
      <w:jc w:val="both"/>
    </w:pPr>
    <w:rPr>
      <w:rFonts w:ascii="Times" w:hAnsi="Times"/>
      <w:bCs/>
    </w:rPr>
  </w:style>
  <w:style w:type="paragraph" w:customStyle="1" w:styleId="bulletparagraph">
    <w:name w:val="bullet paragraph"/>
    <w:aliases w:val="bp,bullet para"/>
    <w:basedOn w:val="paragraphtext"/>
    <w:pPr>
      <w:ind w:left="284" w:hanging="284"/>
    </w:pPr>
  </w:style>
  <w:style w:type="paragraph" w:customStyle="1" w:styleId="subparagraph">
    <w:name w:val="subparagraph"/>
    <w:aliases w:val="sp,sub paragraph,sub para"/>
    <w:basedOn w:val="paragraphtext"/>
    <w:link w:val="subparagraphChar"/>
    <w:pPr>
      <w:ind w:left="567" w:hanging="567"/>
    </w:pPr>
  </w:style>
  <w:style w:type="paragraph" w:customStyle="1" w:styleId="documenttitle">
    <w:name w:val="document title"/>
    <w:aliases w:val="dt"/>
    <w:basedOn w:val="Normal"/>
    <w:next w:val="Heading1"/>
    <w:pPr>
      <w:spacing w:after="720"/>
      <w:jc w:val="center"/>
    </w:pPr>
    <w:rPr>
      <w:b/>
      <w:caps/>
    </w:rPr>
  </w:style>
  <w:style w:type="paragraph" w:customStyle="1" w:styleId="equationline">
    <w:name w:val="equation line"/>
    <w:aliases w:val="eq"/>
    <w:basedOn w:val="Normal"/>
    <w:next w:val="paragraphtext"/>
    <w:pPr>
      <w:tabs>
        <w:tab w:val="right" w:pos="9060"/>
      </w:tabs>
      <w:spacing w:after="240"/>
      <w:ind w:left="709"/>
    </w:pPr>
  </w:style>
  <w:style w:type="paragraph" w:styleId="Footer">
    <w:name w:val="footer"/>
    <w:basedOn w:val="Normal"/>
    <w:link w:val="FooterChar"/>
    <w:uiPriority w:val="99"/>
    <w:rPr>
      <w:sz w:val="20"/>
    </w:rPr>
  </w:style>
  <w:style w:type="character" w:styleId="FootnoteReference">
    <w:name w:val="footnote reference"/>
    <w:aliases w:val="fr"/>
    <w:basedOn w:val="DefaultParagraphFont"/>
    <w:semiHidden/>
    <w:rPr>
      <w:rFonts w:ascii="Times New Roman" w:hAnsi="Times New Roman"/>
      <w:dstrike w:val="0"/>
      <w:spacing w:val="0"/>
      <w:w w:val="100"/>
      <w:kern w:val="0"/>
      <w:position w:val="0"/>
      <w:sz w:val="24"/>
      <w:vertAlign w:val="superscript"/>
    </w:rPr>
  </w:style>
  <w:style w:type="paragraph" w:styleId="FootnoteText">
    <w:name w:val="footnote text"/>
    <w:aliases w:val="ft"/>
    <w:basedOn w:val="Normal"/>
    <w:link w:val="FootnoteTextChar"/>
    <w:semiHidden/>
    <w:pPr>
      <w:ind w:left="284" w:hanging="284"/>
      <w:jc w:val="both"/>
    </w:pPr>
    <w:rPr>
      <w:sz w:val="20"/>
    </w:rPr>
  </w:style>
  <w:style w:type="paragraph" w:styleId="Header">
    <w:name w:val="header"/>
    <w:basedOn w:val="Normal"/>
    <w:link w:val="HeaderChar"/>
    <w:uiPriority w:val="99"/>
    <w:rPr>
      <w:sz w:val="20"/>
    </w:rPr>
  </w:style>
  <w:style w:type="character" w:styleId="PageNumber">
    <w:name w:val="page number"/>
    <w:aliases w:val="pn"/>
    <w:basedOn w:val="DefaultParagraphFont"/>
    <w:rPr>
      <w:rFonts w:ascii="Times New Roman" w:hAnsi="Times New Roman"/>
      <w:sz w:val="20"/>
    </w:rPr>
  </w:style>
  <w:style w:type="paragraph" w:styleId="PlainText">
    <w:name w:val="Plain Text"/>
    <w:basedOn w:val="Normal"/>
    <w:link w:val="PlainTextChar"/>
    <w:rPr>
      <w:rFonts w:cs="Courier New"/>
    </w:rPr>
  </w:style>
  <w:style w:type="paragraph" w:customStyle="1" w:styleId="subsubparagraph">
    <w:name w:val="subsubparagraph"/>
    <w:aliases w:val="ssp,sub-subparagraph"/>
    <w:basedOn w:val="subparagraph"/>
    <w:link w:val="sub-subparagraphChar"/>
    <w:pPr>
      <w:ind w:left="1134"/>
    </w:pPr>
  </w:style>
  <w:style w:type="paragraph" w:customStyle="1" w:styleId="sub-sub-subpara">
    <w:name w:val="sub-sub-subpara"/>
    <w:aliases w:val="sssp"/>
    <w:basedOn w:val="subsubparagraph"/>
    <w:pPr>
      <w:spacing w:after="0"/>
      <w:ind w:left="2461" w:hanging="601"/>
    </w:pPr>
  </w:style>
  <w:style w:type="paragraph" w:styleId="TOC1">
    <w:name w:val="toc 1"/>
    <w:basedOn w:val="Normal"/>
    <w:next w:val="Normal"/>
    <w:uiPriority w:val="39"/>
    <w:rsid w:val="00B90C87"/>
    <w:pPr>
      <w:tabs>
        <w:tab w:val="right" w:leader="dot" w:pos="8505"/>
        <w:tab w:val="right" w:pos="8987"/>
      </w:tabs>
      <w:spacing w:before="240"/>
    </w:pPr>
    <w:rPr>
      <w:caps/>
    </w:rPr>
  </w:style>
  <w:style w:type="paragraph" w:styleId="TOC2">
    <w:name w:val="toc 2"/>
    <w:basedOn w:val="Normal"/>
    <w:next w:val="Normal"/>
    <w:uiPriority w:val="39"/>
    <w:rsid w:val="00681DC3"/>
    <w:pPr>
      <w:tabs>
        <w:tab w:val="left" w:leader="dot" w:pos="8505"/>
        <w:tab w:val="right" w:pos="8987"/>
      </w:tabs>
      <w:ind w:left="284"/>
    </w:pPr>
  </w:style>
  <w:style w:type="paragraph" w:styleId="TOC3">
    <w:name w:val="toc 3"/>
    <w:basedOn w:val="TOC2"/>
    <w:next w:val="Normal"/>
    <w:uiPriority w:val="39"/>
    <w:rsid w:val="00681DC3"/>
    <w:pPr>
      <w:ind w:left="567"/>
    </w:pPr>
    <w:rPr>
      <w:noProof/>
    </w:rPr>
  </w:style>
  <w:style w:type="paragraph" w:styleId="TOC4">
    <w:name w:val="toc 4"/>
    <w:basedOn w:val="TOC2"/>
    <w:next w:val="Normal"/>
    <w:semiHidden/>
    <w:rsid w:val="00681DC3"/>
    <w:pPr>
      <w:ind w:left="851"/>
    </w:pPr>
  </w:style>
  <w:style w:type="paragraph" w:styleId="TOC5">
    <w:name w:val="toc 5"/>
    <w:basedOn w:val="TOC2"/>
    <w:next w:val="Normal"/>
    <w:semiHidden/>
    <w:rsid w:val="00681DC3"/>
    <w:pPr>
      <w:ind w:left="1134"/>
    </w:pPr>
  </w:style>
  <w:style w:type="paragraph" w:styleId="TOC6">
    <w:name w:val="toc 6"/>
    <w:basedOn w:val="TOC2"/>
    <w:next w:val="Normal"/>
    <w:semiHidden/>
    <w:rsid w:val="00681DC3"/>
    <w:pPr>
      <w:ind w:left="1418"/>
    </w:pPr>
  </w:style>
  <w:style w:type="paragraph" w:styleId="TOC7">
    <w:name w:val="toc 7"/>
    <w:basedOn w:val="TOC2"/>
    <w:next w:val="Normal"/>
    <w:semiHidden/>
    <w:rsid w:val="00681DC3"/>
    <w:pPr>
      <w:ind w:left="1701"/>
    </w:pPr>
  </w:style>
  <w:style w:type="paragraph" w:styleId="TOC8">
    <w:name w:val="toc 8"/>
    <w:basedOn w:val="TOC2"/>
    <w:next w:val="Normal"/>
    <w:semiHidden/>
    <w:rsid w:val="00681DC3"/>
    <w:pPr>
      <w:ind w:left="1985"/>
    </w:pPr>
  </w:style>
  <w:style w:type="paragraph" w:styleId="TOC9">
    <w:name w:val="toc 9"/>
    <w:basedOn w:val="TOC2"/>
    <w:next w:val="Normal"/>
    <w:semiHidden/>
    <w:rsid w:val="00681DC3"/>
    <w:pPr>
      <w:ind w:left="2268"/>
    </w:pPr>
  </w:style>
  <w:style w:type="paragraph" w:customStyle="1" w:styleId="reference">
    <w:name w:val="reference"/>
    <w:aliases w:val="ref"/>
    <w:basedOn w:val="Normal"/>
    <w:pPr>
      <w:spacing w:after="240"/>
      <w:ind w:left="284" w:hanging="284"/>
      <w:jc w:val="both"/>
    </w:pPr>
  </w:style>
  <w:style w:type="paragraph" w:customStyle="1" w:styleId="tabletext">
    <w:name w:val="table text"/>
    <w:aliases w:val="tt"/>
    <w:basedOn w:val="Normal"/>
    <w:rPr>
      <w:sz w:val="20"/>
    </w:rPr>
  </w:style>
  <w:style w:type="paragraph" w:customStyle="1" w:styleId="appendixnumber">
    <w:name w:val="appendix number"/>
    <w:aliases w:val="apn"/>
    <w:basedOn w:val="Normal"/>
    <w:next w:val="appendixtitle"/>
    <w:pPr>
      <w:spacing w:after="240"/>
      <w:jc w:val="right"/>
    </w:pPr>
    <w:rPr>
      <w:caps/>
    </w:rPr>
  </w:style>
  <w:style w:type="paragraph" w:customStyle="1" w:styleId="appendixtitle">
    <w:name w:val="appendix title"/>
    <w:aliases w:val="apt"/>
    <w:basedOn w:val="Normal"/>
    <w:next w:val="paragraphtext"/>
    <w:pPr>
      <w:spacing w:after="720"/>
      <w:jc w:val="center"/>
    </w:pPr>
    <w:rPr>
      <w:b/>
      <w:caps/>
    </w:rPr>
  </w:style>
  <w:style w:type="paragraph" w:customStyle="1" w:styleId="appendixsubtitle">
    <w:name w:val="appendix subtitle"/>
    <w:aliases w:val="apst"/>
    <w:basedOn w:val="Normal"/>
    <w:next w:val="paragraphtext"/>
    <w:uiPriority w:val="99"/>
    <w:pPr>
      <w:spacing w:after="720"/>
      <w:jc w:val="center"/>
    </w:pPr>
  </w:style>
  <w:style w:type="paragraph" w:customStyle="1" w:styleId="6ptlinespacing">
    <w:name w:val="6 pt line spacing"/>
    <w:aliases w:val="6"/>
    <w:basedOn w:val="Normal"/>
    <w:pPr>
      <w:spacing w:line="120" w:lineRule="exact"/>
    </w:pPr>
    <w:rPr>
      <w:sz w:val="20"/>
    </w:rPr>
  </w:style>
  <w:style w:type="paragraph" w:customStyle="1" w:styleId="tablefootnotetext">
    <w:name w:val="table footnote text"/>
    <w:aliases w:val="tft"/>
    <w:basedOn w:val="FootnoteText"/>
    <w:pPr>
      <w:spacing w:before="120"/>
    </w:pPr>
  </w:style>
  <w:style w:type="paragraph" w:customStyle="1" w:styleId="cpannexno">
    <w:name w:val="c/p annex no"/>
    <w:aliases w:val="cpan"/>
    <w:basedOn w:val="appendixnumber"/>
    <w:next w:val="Normal"/>
    <w:pPr>
      <w:spacing w:after="0"/>
    </w:pPr>
  </w:style>
  <w:style w:type="paragraph" w:customStyle="1" w:styleId="cptitle">
    <w:name w:val="c/p title"/>
    <w:aliases w:val="cpt"/>
    <w:basedOn w:val="Normal"/>
    <w:next w:val="cpsubtitle"/>
    <w:pPr>
      <w:framePr w:hSpace="181" w:vSpace="181" w:wrap="around" w:hAnchor="margin" w:xAlign="center" w:yAlign="center"/>
      <w:spacing w:after="360" w:line="360" w:lineRule="atLeast"/>
      <w:jc w:val="center"/>
    </w:pPr>
    <w:rPr>
      <w:b/>
      <w:caps/>
    </w:rPr>
  </w:style>
  <w:style w:type="paragraph" w:customStyle="1" w:styleId="disclaimer">
    <w:name w:val="disclaimer"/>
    <w:aliases w:val="disc"/>
    <w:basedOn w:val="paragraphtext"/>
    <w:pPr>
      <w:framePr w:wrap="auto" w:hAnchor="text" w:yAlign="bottom"/>
      <w:spacing w:before="120" w:after="0"/>
    </w:pPr>
    <w:rPr>
      <w:sz w:val="20"/>
    </w:rPr>
  </w:style>
  <w:style w:type="paragraph" w:customStyle="1" w:styleId="evenfooter">
    <w:name w:val="even footer"/>
    <w:aliases w:val="ef"/>
    <w:basedOn w:val="Normal"/>
    <w:rPr>
      <w:sz w:val="20"/>
    </w:rPr>
  </w:style>
  <w:style w:type="paragraph" w:customStyle="1" w:styleId="evenheader">
    <w:name w:val="even header"/>
    <w:aliases w:val="eh"/>
    <w:basedOn w:val="Normal"/>
    <w:rPr>
      <w:sz w:val="20"/>
      <w:szCs w:val="24"/>
    </w:rPr>
  </w:style>
  <w:style w:type="paragraph" w:customStyle="1" w:styleId="Index11">
    <w:name w:val="Index 11"/>
    <w:basedOn w:val="Normal"/>
    <w:pPr>
      <w:widowControl w:val="0"/>
    </w:pPr>
    <w:rPr>
      <w:rFonts w:eastAsia="Times"/>
      <w:sz w:val="20"/>
    </w:rPr>
  </w:style>
  <w:style w:type="paragraph" w:customStyle="1" w:styleId="Index21">
    <w:name w:val="Index 21"/>
    <w:basedOn w:val="Normal"/>
    <w:pPr>
      <w:widowControl w:val="0"/>
      <w:ind w:left="357"/>
    </w:pPr>
    <w:rPr>
      <w:rFonts w:eastAsia="Times"/>
      <w:caps/>
      <w:sz w:val="20"/>
    </w:rPr>
  </w:style>
  <w:style w:type="paragraph" w:customStyle="1" w:styleId="Index31">
    <w:name w:val="Index 31"/>
    <w:basedOn w:val="Normal"/>
    <w:uiPriority w:val="99"/>
    <w:pPr>
      <w:widowControl w:val="0"/>
      <w:ind w:left="567"/>
    </w:pPr>
    <w:rPr>
      <w:rFonts w:eastAsia="Times"/>
    </w:rPr>
  </w:style>
  <w:style w:type="paragraph" w:customStyle="1" w:styleId="Index41">
    <w:name w:val="Index 41"/>
    <w:basedOn w:val="Normal"/>
    <w:uiPriority w:val="99"/>
    <w:pPr>
      <w:widowControl w:val="0"/>
      <w:ind w:left="851"/>
    </w:pPr>
    <w:rPr>
      <w:rFonts w:eastAsia="Times"/>
    </w:rPr>
  </w:style>
  <w:style w:type="paragraph" w:customStyle="1" w:styleId="Index51">
    <w:name w:val="Index 51"/>
    <w:basedOn w:val="Normal"/>
    <w:pPr>
      <w:widowControl w:val="0"/>
      <w:ind w:left="1134"/>
    </w:pPr>
    <w:rPr>
      <w:rFonts w:eastAsia="Times"/>
    </w:rPr>
  </w:style>
  <w:style w:type="paragraph" w:customStyle="1" w:styleId="Index61">
    <w:name w:val="Index 61"/>
    <w:basedOn w:val="Normal"/>
    <w:pPr>
      <w:widowControl w:val="0"/>
      <w:ind w:left="1418"/>
    </w:pPr>
    <w:rPr>
      <w:rFonts w:eastAsia="Times"/>
    </w:rPr>
  </w:style>
  <w:style w:type="paragraph" w:customStyle="1" w:styleId="Index71">
    <w:name w:val="Index 71"/>
    <w:basedOn w:val="Normal"/>
    <w:pPr>
      <w:widowControl w:val="0"/>
      <w:ind w:left="1695"/>
    </w:pPr>
    <w:rPr>
      <w:rFonts w:eastAsia="Times"/>
    </w:rPr>
  </w:style>
  <w:style w:type="paragraph" w:customStyle="1" w:styleId="oddfooter">
    <w:name w:val="odd footer"/>
    <w:aliases w:val="of"/>
    <w:basedOn w:val="Normal"/>
    <w:rsid w:val="00634821"/>
    <w:pPr>
      <w:jc w:val="right"/>
    </w:pPr>
    <w:rPr>
      <w:sz w:val="20"/>
    </w:rPr>
  </w:style>
  <w:style w:type="paragraph" w:customStyle="1" w:styleId="oddheader">
    <w:name w:val="odd header"/>
    <w:aliases w:val="oh"/>
    <w:basedOn w:val="oddfooter"/>
  </w:style>
  <w:style w:type="paragraph" w:customStyle="1" w:styleId="abstractheading">
    <w:name w:val="abstract heading"/>
    <w:aliases w:val="ah"/>
    <w:basedOn w:val="Normal"/>
    <w:next w:val="Normal"/>
    <w:pPr>
      <w:spacing w:after="200"/>
      <w:ind w:left="1134" w:right="1134"/>
      <w:jc w:val="center"/>
    </w:pPr>
    <w:rPr>
      <w:sz w:val="20"/>
    </w:rPr>
  </w:style>
  <w:style w:type="paragraph" w:customStyle="1" w:styleId="cpinfo">
    <w:name w:val="c/p info"/>
    <w:aliases w:val="cpi"/>
    <w:basedOn w:val="Normal"/>
    <w:pPr>
      <w:spacing w:line="360" w:lineRule="atLeast"/>
    </w:pPr>
  </w:style>
  <w:style w:type="paragraph" w:customStyle="1" w:styleId="cmannexno">
    <w:name w:val="cm annex no"/>
    <w:aliases w:val="cman"/>
    <w:basedOn w:val="Normal"/>
    <w:rsid w:val="003F0399"/>
    <w:pPr>
      <w:spacing w:after="240"/>
      <w:jc w:val="right"/>
    </w:pPr>
    <w:rPr>
      <w:caps/>
    </w:rPr>
  </w:style>
  <w:style w:type="paragraph" w:customStyle="1" w:styleId="cmannextitle">
    <w:name w:val="cm annex title"/>
    <w:aliases w:val="cmat"/>
    <w:basedOn w:val="Normal"/>
    <w:link w:val="cmannextitleChar"/>
    <w:pPr>
      <w:spacing w:after="480"/>
      <w:jc w:val="center"/>
    </w:pPr>
    <w:rPr>
      <w:b/>
      <w:caps/>
    </w:rPr>
  </w:style>
  <w:style w:type="paragraph" w:customStyle="1" w:styleId="cmfootnoteindented">
    <w:name w:val="cm footnote indented"/>
    <w:aliases w:val="cmfi,cons meas footnote indented"/>
    <w:basedOn w:val="Normal"/>
    <w:link w:val="cmfootnoteindentedChar"/>
    <w:pPr>
      <w:ind w:left="840" w:hanging="280"/>
      <w:jc w:val="both"/>
    </w:pPr>
    <w:rPr>
      <w:sz w:val="20"/>
    </w:rPr>
  </w:style>
  <w:style w:type="paragraph" w:customStyle="1" w:styleId="cmfootnote">
    <w:name w:val="cm footnote"/>
    <w:aliases w:val="cmf,cons measure footnote,cons meas footnote"/>
    <w:basedOn w:val="Normal"/>
    <w:pPr>
      <w:spacing w:after="240"/>
      <w:ind w:left="280" w:hanging="280"/>
      <w:jc w:val="both"/>
    </w:pPr>
    <w:rPr>
      <w:sz w:val="20"/>
    </w:rPr>
  </w:style>
  <w:style w:type="paragraph" w:customStyle="1" w:styleId="cmindentedpara">
    <w:name w:val="cm indented para"/>
    <w:aliases w:val="cmip"/>
    <w:basedOn w:val="Normal"/>
    <w:pPr>
      <w:spacing w:after="240"/>
      <w:ind w:left="567" w:hanging="284"/>
      <w:jc w:val="both"/>
    </w:pPr>
  </w:style>
  <w:style w:type="paragraph" w:customStyle="1" w:styleId="cmnumberedpara">
    <w:name w:val="cm numbered para"/>
    <w:aliases w:val="cmnp"/>
    <w:basedOn w:val="Normal"/>
    <w:link w:val="cmnumberedparaChar"/>
    <w:pPr>
      <w:spacing w:after="240"/>
      <w:ind w:left="567" w:hanging="567"/>
      <w:jc w:val="both"/>
    </w:pPr>
  </w:style>
  <w:style w:type="paragraph" w:customStyle="1" w:styleId="cmpara">
    <w:name w:val="cm para"/>
    <w:aliases w:val="cmp,cons measure para"/>
    <w:basedOn w:val="Normal"/>
    <w:pPr>
      <w:spacing w:after="240"/>
      <w:jc w:val="both"/>
    </w:pPr>
  </w:style>
  <w:style w:type="paragraph" w:customStyle="1" w:styleId="cmsubpara">
    <w:name w:val="cm subpara"/>
    <w:aliases w:val="cmsp,cons measure subpara"/>
    <w:basedOn w:val="Normal"/>
    <w:pPr>
      <w:spacing w:after="240"/>
      <w:ind w:left="1120" w:hanging="567"/>
      <w:jc w:val="both"/>
    </w:pPr>
  </w:style>
  <w:style w:type="paragraph" w:customStyle="1" w:styleId="cmsub-subpara">
    <w:name w:val="cm sub-subpara"/>
    <w:aliases w:val="cmssp"/>
    <w:basedOn w:val="Normal"/>
    <w:pPr>
      <w:spacing w:after="240"/>
      <w:ind w:left="1700" w:hanging="567"/>
      <w:jc w:val="both"/>
    </w:pPr>
  </w:style>
  <w:style w:type="paragraph" w:styleId="Index1">
    <w:name w:val="index 1"/>
    <w:basedOn w:val="Normal"/>
    <w:next w:val="Normal"/>
    <w:semiHidden/>
    <w:rPr>
      <w:sz w:val="20"/>
    </w:rPr>
  </w:style>
  <w:style w:type="paragraph" w:styleId="Index2">
    <w:name w:val="index 2"/>
    <w:basedOn w:val="Normal"/>
    <w:next w:val="Normal"/>
    <w:semiHidden/>
    <w:pPr>
      <w:ind w:left="360"/>
    </w:pPr>
    <w:rPr>
      <w:caps/>
      <w:sz w:val="20"/>
    </w:rPr>
  </w:style>
  <w:style w:type="character" w:styleId="LineNumber">
    <w:name w:val="line number"/>
    <w:basedOn w:val="DefaultParagraphFont"/>
  </w:style>
  <w:style w:type="paragraph" w:customStyle="1" w:styleId="paragraphtextindented">
    <w:name w:val="paragraph text indented"/>
    <w:aliases w:val="pti"/>
    <w:basedOn w:val="paragraphtext"/>
    <w:pPr>
      <w:ind w:left="568" w:hanging="284"/>
    </w:pPr>
    <w:rPr>
      <w:rFonts w:ascii="Times" w:hAnsi="Times"/>
    </w:rPr>
  </w:style>
  <w:style w:type="paragraph" w:customStyle="1" w:styleId="paragraphtexttab">
    <w:name w:val="paragraph text tab"/>
    <w:aliases w:val="ptt"/>
    <w:basedOn w:val="paragraphtext"/>
    <w:next w:val="subparagraph"/>
    <w:pPr>
      <w:tabs>
        <w:tab w:val="left" w:pos="560"/>
      </w:tabs>
    </w:pPr>
  </w:style>
  <w:style w:type="paragraph" w:customStyle="1" w:styleId="subsubparagr">
    <w:name w:val="subsubparagr"/>
    <w:pPr>
      <w:tabs>
        <w:tab w:val="left" w:pos="-1839"/>
        <w:tab w:val="left" w:pos="0"/>
        <w:tab w:val="left" w:pos="320"/>
        <w:tab w:val="left" w:pos="1040"/>
        <w:tab w:val="left" w:pos="1760"/>
        <w:tab w:val="left" w:pos="2480"/>
        <w:tab w:val="left" w:pos="3200"/>
        <w:tab w:val="left" w:pos="3920"/>
        <w:tab w:val="left" w:pos="4640"/>
        <w:tab w:val="left" w:pos="5360"/>
        <w:tab w:val="left" w:pos="6080"/>
        <w:tab w:val="left" w:pos="6800"/>
      </w:tabs>
      <w:ind w:left="1839"/>
      <w:jc w:val="both"/>
    </w:pPr>
    <w:rPr>
      <w:rFonts w:ascii="Times" w:hAnsi="Times"/>
      <w:noProof/>
      <w:sz w:val="24"/>
      <w:lang w:eastAsia="en-US"/>
    </w:rPr>
  </w:style>
  <w:style w:type="paragraph" w:customStyle="1" w:styleId="conservationmeasuretitle">
    <w:name w:val="conservation measure title"/>
    <w:aliases w:val="cmt"/>
    <w:basedOn w:val="Normal"/>
    <w:link w:val="conservationmeasuretitleChar"/>
    <w:pPr>
      <w:spacing w:before="720" w:after="240"/>
    </w:pPr>
    <w:rPr>
      <w:b/>
    </w:rPr>
  </w:style>
  <w:style w:type="paragraph" w:customStyle="1" w:styleId="footnotetextindented">
    <w:name w:val="footnote text indented"/>
    <w:aliases w:val="fti"/>
    <w:basedOn w:val="FootnoteText"/>
    <w:pPr>
      <w:ind w:left="851"/>
    </w:pPr>
  </w:style>
  <w:style w:type="paragraph" w:customStyle="1" w:styleId="subparagraphindented">
    <w:name w:val="subparagraph indented"/>
    <w:aliases w:val="spi"/>
    <w:basedOn w:val="subparagraph"/>
    <w:pPr>
      <w:ind w:left="1134"/>
    </w:pPr>
  </w:style>
  <w:style w:type="paragraph" w:customStyle="1" w:styleId="bulletparagraphindented">
    <w:name w:val="bullet paragraph indented"/>
    <w:aliases w:val="bpi"/>
    <w:basedOn w:val="bulletparagraph"/>
    <w:pPr>
      <w:ind w:left="851"/>
    </w:pPr>
  </w:style>
  <w:style w:type="paragraph" w:customStyle="1" w:styleId="subsubparagraphindented">
    <w:name w:val="subsubparagraph indented"/>
    <w:aliases w:val="sspi"/>
    <w:basedOn w:val="subsubparagraph"/>
    <w:pPr>
      <w:ind w:left="1701"/>
    </w:pPr>
  </w:style>
  <w:style w:type="paragraph" w:customStyle="1" w:styleId="conservationmeasuretitle1">
    <w:name w:val="conservation measure title1"/>
    <w:aliases w:val="cmt1"/>
    <w:basedOn w:val="Normal"/>
    <w:next w:val="Normal"/>
    <w:pPr>
      <w:keepNext/>
    </w:pPr>
    <w:rPr>
      <w:b/>
      <w:caps/>
    </w:rPr>
  </w:style>
  <w:style w:type="paragraph" w:customStyle="1" w:styleId="heading2table">
    <w:name w:val="heading 2table"/>
    <w:aliases w:val="h2t"/>
    <w:basedOn w:val="Heading2"/>
    <w:next w:val="Heading3"/>
    <w:pPr>
      <w:spacing w:before="360"/>
    </w:pPr>
  </w:style>
  <w:style w:type="paragraph" w:customStyle="1" w:styleId="conservationmeasuretitle2">
    <w:name w:val="conservation measure title2"/>
    <w:aliases w:val="cmt2"/>
    <w:basedOn w:val="conservationmeasuretitle1"/>
    <w:rPr>
      <w:caps w:val="0"/>
    </w:rPr>
  </w:style>
  <w:style w:type="paragraph" w:customStyle="1" w:styleId="conservationmeasuretitle4">
    <w:name w:val="conservation measure title 4"/>
    <w:aliases w:val="cmt4"/>
    <w:basedOn w:val="Normal"/>
    <w:pPr>
      <w:widowControl w:val="0"/>
      <w:tabs>
        <w:tab w:val="left" w:pos="3080"/>
        <w:tab w:val="right" w:pos="9498"/>
      </w:tabs>
      <w:spacing w:before="40" w:after="40"/>
    </w:pPr>
    <w:rPr>
      <w:b/>
      <w:i/>
      <w:sz w:val="16"/>
    </w:rPr>
  </w:style>
  <w:style w:type="paragraph" w:customStyle="1" w:styleId="abstracttext">
    <w:name w:val="abstract text"/>
    <w:aliases w:val="at,annex title"/>
    <w:basedOn w:val="Normal"/>
    <w:pPr>
      <w:spacing w:after="200"/>
      <w:ind w:left="1134" w:right="1134"/>
      <w:jc w:val="both"/>
    </w:pPr>
    <w:rPr>
      <w:sz w:val="20"/>
    </w:rPr>
  </w:style>
  <w:style w:type="paragraph" w:customStyle="1" w:styleId="abstractseparator">
    <w:name w:val="abstract separator"/>
    <w:aliases w:val="as"/>
    <w:basedOn w:val="abstracttext"/>
    <w:pPr>
      <w:widowControl w:val="0"/>
      <w:tabs>
        <w:tab w:val="right" w:leader="underscore" w:pos="7920"/>
      </w:tabs>
    </w:pPr>
  </w:style>
  <w:style w:type="paragraph" w:customStyle="1" w:styleId="cpsubtitle">
    <w:name w:val="c/p subtitle"/>
    <w:aliases w:val="cpst,c/p sub title"/>
    <w:basedOn w:val="Normal"/>
    <w:pPr>
      <w:spacing w:line="360" w:lineRule="atLeast"/>
      <w:jc w:val="center"/>
    </w:pPr>
  </w:style>
  <w:style w:type="paragraph" w:customStyle="1" w:styleId="disclaimerseparator">
    <w:name w:val="disclaimer separator"/>
    <w:aliases w:val="ds"/>
    <w:basedOn w:val="Normal"/>
    <w:pPr>
      <w:tabs>
        <w:tab w:val="right" w:leader="underscore" w:pos="2880"/>
      </w:tabs>
    </w:pPr>
    <w:rPr>
      <w:szCs w:val="24"/>
    </w:rPr>
  </w:style>
  <w:style w:type="paragraph" w:customStyle="1" w:styleId="figurelegend">
    <w:name w:val="figure legend"/>
    <w:aliases w:val="fl"/>
    <w:basedOn w:val="Normal"/>
    <w:pPr>
      <w:spacing w:after="200"/>
      <w:ind w:left="992" w:hanging="992"/>
      <w:jc w:val="both"/>
    </w:pPr>
    <w:rPr>
      <w:sz w:val="20"/>
    </w:rPr>
  </w:style>
  <w:style w:type="paragraph" w:customStyle="1" w:styleId="Quote1">
    <w:name w:val="Quote1"/>
    <w:aliases w:val="qt,quotes"/>
    <w:basedOn w:val="paragraphtext"/>
    <w:next w:val="paragraphtext"/>
    <w:pPr>
      <w:ind w:left="709"/>
    </w:pPr>
  </w:style>
  <w:style w:type="paragraph" w:customStyle="1" w:styleId="tablecolumnheading">
    <w:name w:val="table column heading"/>
    <w:aliases w:val="tch"/>
    <w:basedOn w:val="tabletext"/>
    <w:pPr>
      <w:widowControl w:val="0"/>
      <w:spacing w:before="60" w:after="60"/>
      <w:jc w:val="center"/>
    </w:pPr>
  </w:style>
  <w:style w:type="paragraph" w:customStyle="1" w:styleId="tablefootnote">
    <w:name w:val="table footnote"/>
    <w:aliases w:val="tf"/>
    <w:basedOn w:val="tabletext"/>
    <w:pPr>
      <w:ind w:left="284" w:hanging="284"/>
      <w:jc w:val="both"/>
    </w:pPr>
  </w:style>
  <w:style w:type="paragraph" w:customStyle="1" w:styleId="tablelegend">
    <w:name w:val="table legend"/>
    <w:aliases w:val="tl"/>
    <w:basedOn w:val="Normal"/>
    <w:next w:val="Normal"/>
    <w:pPr>
      <w:keepNext/>
      <w:spacing w:after="200"/>
      <w:ind w:left="992" w:hanging="992"/>
      <w:jc w:val="both"/>
    </w:pPr>
    <w:rPr>
      <w:sz w:val="20"/>
    </w:rPr>
  </w:style>
  <w:style w:type="paragraph" w:styleId="TOAHeading">
    <w:name w:val="toa heading"/>
    <w:basedOn w:val="Normal"/>
    <w:next w:val="Normal"/>
    <w:rsid w:val="00733077"/>
    <w:pPr>
      <w:spacing w:before="120"/>
    </w:pPr>
    <w:rPr>
      <w:rFonts w:ascii="Arial" w:hAnsi="Arial" w:cs="Arial"/>
      <w:b/>
      <w:bCs/>
      <w:szCs w:val="24"/>
    </w:rPr>
  </w:style>
  <w:style w:type="paragraph" w:styleId="Date">
    <w:name w:val="Date"/>
    <w:basedOn w:val="Normal"/>
    <w:next w:val="Normal"/>
    <w:link w:val="DateChar"/>
    <w:rsid w:val="00733077"/>
    <w:pPr>
      <w:jc w:val="right"/>
    </w:pPr>
    <w:rPr>
      <w:sz w:val="20"/>
    </w:rPr>
  </w:style>
  <w:style w:type="character" w:customStyle="1" w:styleId="DateChar">
    <w:name w:val="Date Char"/>
    <w:basedOn w:val="DefaultParagraphFont"/>
    <w:link w:val="Date"/>
    <w:rsid w:val="00733077"/>
    <w:rPr>
      <w:lang w:eastAsia="en-US"/>
    </w:rPr>
  </w:style>
  <w:style w:type="paragraph" w:customStyle="1" w:styleId="figuretablelegend">
    <w:name w:val="figure/table legend"/>
    <w:aliases w:val="ftl"/>
    <w:basedOn w:val="paragraphtext"/>
    <w:rsid w:val="00733077"/>
    <w:pPr>
      <w:spacing w:after="200"/>
      <w:ind w:left="992" w:hanging="992"/>
    </w:pPr>
    <w:rPr>
      <w:sz w:val="20"/>
    </w:rPr>
  </w:style>
  <w:style w:type="paragraph" w:customStyle="1" w:styleId="tableheading">
    <w:name w:val="table heading"/>
    <w:aliases w:val="th"/>
    <w:basedOn w:val="tabletext"/>
    <w:rsid w:val="00733077"/>
    <w:pPr>
      <w:spacing w:before="60" w:after="60"/>
      <w:jc w:val="center"/>
    </w:pPr>
  </w:style>
  <w:style w:type="paragraph" w:customStyle="1" w:styleId="statement">
    <w:name w:val="statement"/>
    <w:aliases w:val="st"/>
    <w:basedOn w:val="paragraphtext"/>
    <w:rsid w:val="00733077"/>
    <w:pPr>
      <w:ind w:left="709"/>
    </w:pPr>
  </w:style>
  <w:style w:type="paragraph" w:styleId="Title">
    <w:name w:val="Title"/>
    <w:basedOn w:val="Normal"/>
    <w:link w:val="TitleChar"/>
    <w:qFormat/>
    <w:rsid w:val="0073307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733077"/>
    <w:rPr>
      <w:rFonts w:ascii="Arial" w:hAnsi="Arial" w:cs="Arial"/>
      <w:b/>
      <w:bCs/>
      <w:kern w:val="28"/>
      <w:sz w:val="32"/>
      <w:szCs w:val="32"/>
      <w:lang w:eastAsia="en-US"/>
    </w:rPr>
  </w:style>
  <w:style w:type="paragraph" w:customStyle="1" w:styleId="agenda">
    <w:name w:val="agenda"/>
    <w:aliases w:val="ag"/>
    <w:basedOn w:val="paragraphtext"/>
    <w:rsid w:val="00733077"/>
    <w:pPr>
      <w:ind w:left="700" w:hanging="700"/>
    </w:pPr>
  </w:style>
  <w:style w:type="paragraph" w:customStyle="1" w:styleId="cpannextitle">
    <w:name w:val="c/p annex title"/>
    <w:aliases w:val="cpat"/>
    <w:basedOn w:val="Normal"/>
    <w:rsid w:val="00733077"/>
    <w:pPr>
      <w:framePr w:hSpace="181" w:vSpace="181" w:wrap="around" w:vAnchor="page" w:hAnchor="text" w:xAlign="center" w:yAlign="center"/>
      <w:spacing w:after="360" w:line="360" w:lineRule="atLeast"/>
      <w:jc w:val="center"/>
    </w:pPr>
    <w:rPr>
      <w:b/>
      <w:caps/>
    </w:rPr>
  </w:style>
  <w:style w:type="paragraph" w:customStyle="1" w:styleId="abstractauthors">
    <w:name w:val="abstract author/s"/>
    <w:aliases w:val="aa"/>
    <w:basedOn w:val="Normal"/>
    <w:next w:val="Normal"/>
    <w:rsid w:val="00733077"/>
    <w:pPr>
      <w:spacing w:after="240"/>
      <w:ind w:right="1"/>
    </w:pPr>
  </w:style>
  <w:style w:type="paragraph" w:customStyle="1" w:styleId="abstractdocno">
    <w:name w:val="abstract doc no"/>
    <w:aliases w:val="adn"/>
    <w:basedOn w:val="Normal"/>
    <w:next w:val="Normal"/>
    <w:rsid w:val="00733077"/>
    <w:pPr>
      <w:spacing w:after="240"/>
      <w:ind w:right="1"/>
      <w:jc w:val="right"/>
    </w:pPr>
    <w:rPr>
      <w:caps/>
    </w:rPr>
  </w:style>
  <w:style w:type="paragraph" w:customStyle="1" w:styleId="abstractdoctitle">
    <w:name w:val="abstract doc title"/>
    <w:aliases w:val="adt"/>
    <w:basedOn w:val="Normal"/>
    <w:next w:val="abstractauthors"/>
    <w:rsid w:val="00733077"/>
    <w:pPr>
      <w:spacing w:after="240"/>
      <w:ind w:right="1"/>
      <w:jc w:val="both"/>
    </w:pPr>
    <w:rPr>
      <w:b/>
      <w:caps/>
    </w:rPr>
  </w:style>
  <w:style w:type="paragraph" w:customStyle="1" w:styleId="abstract">
    <w:name w:val="abstract"/>
    <w:aliases w:val="abs"/>
    <w:basedOn w:val="Normal"/>
    <w:rsid w:val="00733077"/>
    <w:pPr>
      <w:ind w:left="1134" w:hanging="1134"/>
      <w:jc w:val="both"/>
    </w:pPr>
  </w:style>
  <w:style w:type="paragraph" w:customStyle="1" w:styleId="agendaparatext">
    <w:name w:val="agenda para text"/>
    <w:aliases w:val="agpt"/>
    <w:basedOn w:val="Normal"/>
    <w:rsid w:val="00733077"/>
    <w:pPr>
      <w:spacing w:line="360" w:lineRule="atLeast"/>
      <w:ind w:left="560" w:hanging="560"/>
      <w:jc w:val="both"/>
    </w:pPr>
  </w:style>
  <w:style w:type="paragraph" w:customStyle="1" w:styleId="annexnumber">
    <w:name w:val="annex number"/>
    <w:aliases w:val="an"/>
    <w:basedOn w:val="Normal"/>
    <w:next w:val="Normal"/>
    <w:rsid w:val="00733077"/>
    <w:pPr>
      <w:spacing w:after="360"/>
      <w:jc w:val="right"/>
    </w:pPr>
    <w:rPr>
      <w:b/>
      <w:caps/>
    </w:rPr>
  </w:style>
  <w:style w:type="paragraph" w:customStyle="1" w:styleId="Cpannextitle0">
    <w:name w:val="C/p annex title"/>
    <w:basedOn w:val="Normal"/>
    <w:rsid w:val="00733077"/>
    <w:pPr>
      <w:framePr w:wrap="auto" w:vAnchor="page" w:hAnchor="text" w:yAlign="center"/>
      <w:spacing w:after="360" w:line="360" w:lineRule="atLeast"/>
      <w:jc w:val="center"/>
    </w:pPr>
    <w:rPr>
      <w:rFonts w:ascii="Palatino" w:hAnsi="Palatino"/>
      <w:b/>
      <w:caps/>
    </w:rPr>
  </w:style>
  <w:style w:type="paragraph" w:customStyle="1" w:styleId="circ">
    <w:name w:val="circ"/>
    <w:basedOn w:val="Normal"/>
    <w:rsid w:val="00733077"/>
    <w:pPr>
      <w:tabs>
        <w:tab w:val="left" w:pos="5100"/>
      </w:tabs>
    </w:pPr>
  </w:style>
  <w:style w:type="paragraph" w:customStyle="1" w:styleId="Header1">
    <w:name w:val="Header1"/>
    <w:basedOn w:val="Normal"/>
    <w:rsid w:val="00AB73D0"/>
    <w:rPr>
      <w:sz w:val="20"/>
    </w:rPr>
  </w:style>
  <w:style w:type="paragraph" w:customStyle="1" w:styleId="tablenormal0">
    <w:name w:val="table normal"/>
    <w:aliases w:val="tn"/>
    <w:basedOn w:val="Normal"/>
    <w:rsid w:val="00733077"/>
    <w:rPr>
      <w:rFonts w:ascii="Times" w:hAnsi="Times"/>
      <w:sz w:val="20"/>
    </w:rPr>
  </w:style>
  <w:style w:type="paragraph" w:styleId="NormalWeb">
    <w:name w:val="Normal (Web)"/>
    <w:basedOn w:val="Normal"/>
    <w:rsid w:val="00733077"/>
    <w:rPr>
      <w:szCs w:val="24"/>
    </w:rPr>
  </w:style>
  <w:style w:type="paragraph" w:styleId="BodyText">
    <w:name w:val="Body Text"/>
    <w:basedOn w:val="Normal"/>
    <w:link w:val="BodyTextChar"/>
    <w:rsid w:val="00733077"/>
    <w:rPr>
      <w:b/>
      <w:bCs/>
      <w:sz w:val="16"/>
    </w:rPr>
  </w:style>
  <w:style w:type="character" w:customStyle="1" w:styleId="BodyTextChar">
    <w:name w:val="Body Text Char"/>
    <w:basedOn w:val="DefaultParagraphFont"/>
    <w:link w:val="BodyText"/>
    <w:rsid w:val="00733077"/>
    <w:rPr>
      <w:b/>
      <w:bCs/>
      <w:sz w:val="16"/>
      <w:lang w:eastAsia="en-US"/>
    </w:rPr>
  </w:style>
  <w:style w:type="paragraph" w:styleId="DocumentMap">
    <w:name w:val="Document Map"/>
    <w:basedOn w:val="Normal"/>
    <w:link w:val="DocumentMapChar"/>
    <w:rsid w:val="00733077"/>
    <w:pPr>
      <w:shd w:val="clear" w:color="auto" w:fill="000080"/>
    </w:pPr>
    <w:rPr>
      <w:rFonts w:ascii="Tahoma" w:hAnsi="Tahoma" w:cs="Tahoma"/>
    </w:rPr>
  </w:style>
  <w:style w:type="character" w:customStyle="1" w:styleId="DocumentMapChar">
    <w:name w:val="Document Map Char"/>
    <w:basedOn w:val="DefaultParagraphFont"/>
    <w:link w:val="DocumentMap"/>
    <w:rsid w:val="00733077"/>
    <w:rPr>
      <w:rFonts w:ascii="Tahoma" w:hAnsi="Tahoma" w:cs="Tahoma"/>
      <w:sz w:val="24"/>
      <w:shd w:val="clear" w:color="auto" w:fill="000080"/>
      <w:lang w:eastAsia="en-US"/>
    </w:rPr>
  </w:style>
  <w:style w:type="paragraph" w:customStyle="1" w:styleId="footnote">
    <w:name w:val="footnote"/>
    <w:basedOn w:val="paragraphtext"/>
    <w:rsid w:val="00733077"/>
    <w:pPr>
      <w:tabs>
        <w:tab w:val="left" w:pos="700"/>
      </w:tabs>
    </w:pPr>
  </w:style>
  <w:style w:type="character" w:customStyle="1" w:styleId="paragraphtextnumberedChar">
    <w:name w:val="paragraph text numbered Char"/>
    <w:aliases w:val="ptn Char"/>
    <w:basedOn w:val="DefaultParagraphFont"/>
    <w:link w:val="paragraphtextnumbered"/>
    <w:rsid w:val="00830965"/>
    <w:rPr>
      <w:rFonts w:ascii="Times" w:hAnsi="Times"/>
      <w:bCs/>
      <w:sz w:val="24"/>
      <w:lang w:eastAsia="en-US"/>
    </w:rPr>
  </w:style>
  <w:style w:type="paragraph" w:customStyle="1" w:styleId="cmbulletpara">
    <w:name w:val="cm bullet para"/>
    <w:aliases w:val="cmbp"/>
    <w:basedOn w:val="Normal"/>
    <w:rsid w:val="00733077"/>
    <w:pPr>
      <w:spacing w:after="240"/>
      <w:ind w:left="1134" w:hanging="567"/>
      <w:jc w:val="both"/>
    </w:pPr>
  </w:style>
  <w:style w:type="paragraph" w:customStyle="1" w:styleId="Sspi">
    <w:name w:val="Sspi"/>
    <w:basedOn w:val="Normal"/>
    <w:rsid w:val="00733077"/>
    <w:pPr>
      <w:ind w:left="1080"/>
    </w:pPr>
    <w:rPr>
      <w:b/>
      <w:szCs w:val="24"/>
    </w:rPr>
  </w:style>
  <w:style w:type="character" w:styleId="EndnoteReference">
    <w:name w:val="endnote reference"/>
    <w:basedOn w:val="DefaultParagraphFont"/>
    <w:rsid w:val="00733077"/>
    <w:rPr>
      <w:vertAlign w:val="superscript"/>
    </w:rPr>
  </w:style>
  <w:style w:type="character" w:styleId="Hyperlink">
    <w:name w:val="Hyperlink"/>
    <w:basedOn w:val="DefaultParagraphFont"/>
    <w:rsid w:val="00733077"/>
    <w:rPr>
      <w:color w:val="0000FF"/>
      <w:u w:val="single"/>
    </w:rPr>
  </w:style>
  <w:style w:type="table" w:styleId="TableGrid">
    <w:name w:val="Table Grid"/>
    <w:basedOn w:val="TableNormal"/>
    <w:rsid w:val="00733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textChar">
    <w:name w:val="paragraph text Char"/>
    <w:aliases w:val="pt Char,p Char,pt Char Char"/>
    <w:basedOn w:val="DefaultParagraphFont"/>
    <w:link w:val="paragraphtext"/>
    <w:rsid w:val="00733077"/>
    <w:rPr>
      <w:sz w:val="24"/>
      <w:lang w:eastAsia="en-US"/>
    </w:rPr>
  </w:style>
  <w:style w:type="character" w:styleId="FollowedHyperlink">
    <w:name w:val="FollowedHyperlink"/>
    <w:basedOn w:val="DefaultParagraphFont"/>
    <w:rsid w:val="00733077"/>
    <w:rPr>
      <w:color w:val="606420"/>
      <w:u w:val="single"/>
    </w:rPr>
  </w:style>
  <w:style w:type="character" w:customStyle="1" w:styleId="cmnumberedparaChar">
    <w:name w:val="cm numbered para Char"/>
    <w:aliases w:val="cmnp Char"/>
    <w:basedOn w:val="DefaultParagraphFont"/>
    <w:link w:val="cmnumberedpara"/>
    <w:rsid w:val="00733077"/>
    <w:rPr>
      <w:sz w:val="24"/>
      <w:lang w:eastAsia="en-US"/>
    </w:rPr>
  </w:style>
  <w:style w:type="character" w:customStyle="1" w:styleId="cmannextitleChar">
    <w:name w:val="cm annex title Char"/>
    <w:aliases w:val="cmat Char"/>
    <w:basedOn w:val="DefaultParagraphFont"/>
    <w:link w:val="cmannextitle"/>
    <w:rsid w:val="00733077"/>
    <w:rPr>
      <w:b/>
      <w:caps/>
      <w:sz w:val="24"/>
      <w:lang w:eastAsia="en-US"/>
    </w:rPr>
  </w:style>
  <w:style w:type="character" w:customStyle="1" w:styleId="TableHeader">
    <w:name w:val="Table Header"/>
    <w:basedOn w:val="DefaultParagraphFont"/>
    <w:rsid w:val="00733077"/>
    <w:rPr>
      <w:b/>
      <w:bCs/>
      <w:iCs/>
    </w:rPr>
  </w:style>
  <w:style w:type="paragraph" w:customStyle="1" w:styleId="Examplecontent">
    <w:name w:val="Example content"/>
    <w:basedOn w:val="Normal"/>
    <w:rsid w:val="00733077"/>
    <w:pPr>
      <w:spacing w:after="120" w:line="260" w:lineRule="atLeast"/>
      <w:ind w:left="567"/>
    </w:pPr>
    <w:rPr>
      <w:color w:val="0000FF"/>
      <w:sz w:val="20"/>
      <w:szCs w:val="24"/>
    </w:rPr>
  </w:style>
  <w:style w:type="paragraph" w:customStyle="1" w:styleId="TableHeader3">
    <w:name w:val="Table Header 3"/>
    <w:basedOn w:val="Normal"/>
    <w:rsid w:val="00733077"/>
    <w:pPr>
      <w:keepNext/>
      <w:spacing w:after="120" w:line="260" w:lineRule="atLeast"/>
      <w:ind w:left="567"/>
    </w:pPr>
    <w:rPr>
      <w:b/>
      <w:sz w:val="20"/>
      <w:szCs w:val="24"/>
    </w:rPr>
  </w:style>
  <w:style w:type="paragraph" w:customStyle="1" w:styleId="TableHeader2Char1CharChar">
    <w:name w:val="Table Header 2 Char1 Char Char"/>
    <w:basedOn w:val="Normal"/>
    <w:next w:val="Normal"/>
    <w:rsid w:val="00733077"/>
    <w:pPr>
      <w:keepNext/>
      <w:spacing w:after="120" w:line="260" w:lineRule="atLeast"/>
      <w:ind w:left="567"/>
    </w:pPr>
    <w:rPr>
      <w:b/>
      <w:szCs w:val="24"/>
    </w:rPr>
  </w:style>
  <w:style w:type="character" w:styleId="Emphasis">
    <w:name w:val="Emphasis"/>
    <w:basedOn w:val="DefaultParagraphFont"/>
    <w:qFormat/>
    <w:rsid w:val="00733077"/>
    <w:rPr>
      <w:i/>
      <w:iCs/>
    </w:rPr>
  </w:style>
  <w:style w:type="character" w:customStyle="1" w:styleId="cmfootnoteindentedChar">
    <w:name w:val="cm footnote indented Char"/>
    <w:aliases w:val="cmfi Char,cons meas footnote indented Char"/>
    <w:basedOn w:val="DefaultParagraphFont"/>
    <w:link w:val="cmfootnoteindented"/>
    <w:rsid w:val="00733077"/>
    <w:rPr>
      <w:lang w:eastAsia="en-US"/>
    </w:rPr>
  </w:style>
  <w:style w:type="character" w:customStyle="1" w:styleId="FootnoteTextChar">
    <w:name w:val="Footnote Text Char"/>
    <w:aliases w:val="ft Char"/>
    <w:basedOn w:val="DefaultParagraphFont"/>
    <w:link w:val="FootnoteText"/>
    <w:rsid w:val="00733077"/>
    <w:rPr>
      <w:lang w:eastAsia="en-US"/>
    </w:rPr>
  </w:style>
  <w:style w:type="character" w:customStyle="1" w:styleId="subparagraphChar">
    <w:name w:val="subparagraph Char"/>
    <w:aliases w:val="sp Char,sub paragraph Char,sub para Char"/>
    <w:basedOn w:val="DefaultParagraphFont"/>
    <w:link w:val="subparagraph"/>
    <w:rsid w:val="00733077"/>
    <w:rPr>
      <w:sz w:val="24"/>
      <w:lang w:eastAsia="en-US"/>
    </w:rPr>
  </w:style>
  <w:style w:type="character" w:customStyle="1" w:styleId="PlainTextChar">
    <w:name w:val="Plain Text Char"/>
    <w:basedOn w:val="DefaultParagraphFont"/>
    <w:link w:val="PlainText"/>
    <w:locked/>
    <w:rsid w:val="00733077"/>
    <w:rPr>
      <w:rFonts w:cs="Courier New"/>
      <w:sz w:val="24"/>
      <w:lang w:eastAsia="en-US"/>
    </w:rPr>
  </w:style>
  <w:style w:type="character" w:customStyle="1" w:styleId="sub-subparagraphChar">
    <w:name w:val="sub-subparagraph Char"/>
    <w:aliases w:val="ssp Char"/>
    <w:basedOn w:val="DefaultParagraphFont"/>
    <w:link w:val="subsubparagraph"/>
    <w:rsid w:val="00733077"/>
    <w:rPr>
      <w:sz w:val="24"/>
      <w:lang w:eastAsia="en-US"/>
    </w:rPr>
  </w:style>
  <w:style w:type="paragraph" w:customStyle="1" w:styleId="CM">
    <w:name w:val="CM"/>
    <w:basedOn w:val="paragraphtext"/>
    <w:qFormat/>
    <w:rsid w:val="00733077"/>
    <w:pPr>
      <w:tabs>
        <w:tab w:val="left" w:pos="700"/>
      </w:tabs>
      <w:spacing w:after="360" w:line="360" w:lineRule="atLeast"/>
    </w:pPr>
  </w:style>
  <w:style w:type="character" w:customStyle="1" w:styleId="conservationmeasuretitleChar">
    <w:name w:val="conservation measure title Char"/>
    <w:aliases w:val="cmt Char"/>
    <w:basedOn w:val="DefaultParagraphFont"/>
    <w:link w:val="conservationmeasuretitle"/>
    <w:rsid w:val="00733077"/>
    <w:rPr>
      <w:b/>
      <w:sz w:val="24"/>
      <w:lang w:eastAsia="en-US"/>
    </w:rPr>
  </w:style>
  <w:style w:type="character" w:customStyle="1" w:styleId="FooterChar">
    <w:name w:val="Footer Char"/>
    <w:link w:val="Footer"/>
    <w:uiPriority w:val="99"/>
    <w:rsid w:val="00920A43"/>
    <w:rPr>
      <w:lang w:eastAsia="en-US"/>
    </w:rPr>
  </w:style>
  <w:style w:type="character" w:customStyle="1" w:styleId="HeaderChar">
    <w:name w:val="Header Char"/>
    <w:link w:val="Header"/>
    <w:uiPriority w:val="99"/>
    <w:rsid w:val="00F77768"/>
    <w:rPr>
      <w:lang w:eastAsia="en-US"/>
    </w:rPr>
  </w:style>
  <w:style w:type="paragraph" w:customStyle="1" w:styleId="Index72">
    <w:name w:val="Index 72"/>
    <w:basedOn w:val="Normal"/>
    <w:rsid w:val="00293928"/>
    <w:pPr>
      <w:widowControl w:val="0"/>
      <w:ind w:left="1695"/>
    </w:pPr>
    <w:rPr>
      <w:rFonts w:eastAsia="Times"/>
    </w:rPr>
  </w:style>
  <w:style w:type="paragraph" w:styleId="BalloonText">
    <w:name w:val="Balloon Text"/>
    <w:basedOn w:val="Normal"/>
    <w:link w:val="BalloonTextChar"/>
    <w:rsid w:val="000661FD"/>
    <w:rPr>
      <w:rFonts w:ascii="Tahoma" w:hAnsi="Tahoma" w:cs="Tahoma"/>
      <w:sz w:val="16"/>
      <w:szCs w:val="16"/>
    </w:rPr>
  </w:style>
  <w:style w:type="character" w:customStyle="1" w:styleId="BalloonTextChar">
    <w:name w:val="Balloon Text Char"/>
    <w:basedOn w:val="DefaultParagraphFont"/>
    <w:link w:val="BalloonText"/>
    <w:rsid w:val="000661FD"/>
    <w:rPr>
      <w:rFonts w:ascii="Tahoma" w:hAnsi="Tahoma" w:cs="Tahoma"/>
      <w:sz w:val="16"/>
      <w:szCs w:val="16"/>
      <w:lang w:eastAsia="en-US"/>
    </w:rPr>
  </w:style>
  <w:style w:type="paragraph" w:styleId="NoSpacing">
    <w:name w:val="No Spacing"/>
    <w:uiPriority w:val="99"/>
    <w:qFormat/>
    <w:rsid w:val="00AC4D3A"/>
    <w:rPr>
      <w:rFonts w:eastAsia="SimSun"/>
      <w:sz w:val="24"/>
      <w:szCs w:val="24"/>
      <w:lang w:eastAsia="en-US"/>
    </w:rPr>
  </w:style>
  <w:style w:type="paragraph" w:styleId="Caption">
    <w:name w:val="caption"/>
    <w:basedOn w:val="Normal"/>
    <w:next w:val="Normal"/>
    <w:unhideWhenUsed/>
    <w:qFormat/>
    <w:rsid w:val="00F86663"/>
    <w:pPr>
      <w:spacing w:after="200"/>
      <w:ind w:left="1134" w:hanging="1134"/>
    </w:pPr>
    <w:rPr>
      <w:b/>
      <w:iCs/>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ro\AppData\Roaming\Microsoft\Templates\cms%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FAAF6D-DC15-4933-BB95-1EE60C5A63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cms blank</Template>
  <TotalTime>1</TotalTime>
  <Pages>2</Pages>
  <Words>623</Words>
  <Characters>3761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text</vt:lpstr>
    </vt:vector>
  </TitlesOfParts>
  <Company>CCAMLR</Company>
  <LinksUpToDate>false</LinksUpToDate>
  <CharactersWithSpaces>4376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dc:title>
  <dc:creator>Belinda Blackburn</dc:creator>
  <cp:lastModifiedBy>Doro Forck</cp:lastModifiedBy>
  <cp:revision>4</cp:revision>
  <cp:lastPrinted>2014-11-16T21:50:00Z</cp:lastPrinted>
  <dcterms:created xsi:type="dcterms:W3CDTF">2018-10-31T03:24:00Z</dcterms:created>
  <dcterms:modified xsi:type="dcterms:W3CDTF">2018-11-07T05:27:00Z</dcterms:modified>
</cp:coreProperties>
</file>